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3BEFFD" w14:textId="7C4BFC8E" w:rsidR="005C5F47" w:rsidRPr="005C5F47" w:rsidRDefault="00BF527F" w:rsidP="005C5F47">
      <w:pPr>
        <w:tabs>
          <w:tab w:val="left" w:pos="315"/>
          <w:tab w:val="center" w:pos="467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2648B" w:rsidRPr="009B094F" w:rsidDel="00E2648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72B027" w14:textId="77777777" w:rsidR="0088288D" w:rsidRPr="0088288D" w:rsidRDefault="0088288D" w:rsidP="00746476">
      <w:pPr>
        <w:tabs>
          <w:tab w:val="left" w:pos="315"/>
          <w:tab w:val="center" w:pos="467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8288D">
        <w:rPr>
          <w:rFonts w:ascii="Times New Roman" w:hAnsi="Times New Roman" w:cs="Times New Roman"/>
          <w:i/>
          <w:sz w:val="24"/>
          <w:szCs w:val="24"/>
        </w:rPr>
        <w:t xml:space="preserve">(ТИПОВАЯ ФОРМА) </w:t>
      </w:r>
    </w:p>
    <w:p w14:paraId="3ADC8995" w14:textId="77777777" w:rsidR="0088288D" w:rsidRPr="0088288D" w:rsidRDefault="0088288D" w:rsidP="00746476">
      <w:pPr>
        <w:tabs>
          <w:tab w:val="left" w:pos="315"/>
          <w:tab w:val="center" w:pos="467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996E28F" w14:textId="77777777" w:rsidR="008419C4" w:rsidRPr="009B094F" w:rsidRDefault="007E6203" w:rsidP="00746476">
      <w:pPr>
        <w:tabs>
          <w:tab w:val="left" w:pos="315"/>
          <w:tab w:val="center" w:pos="467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094F">
        <w:rPr>
          <w:rFonts w:ascii="Times New Roman" w:hAnsi="Times New Roman" w:cs="Times New Roman"/>
          <w:b/>
          <w:sz w:val="24"/>
          <w:szCs w:val="24"/>
        </w:rPr>
        <w:t>Д</w:t>
      </w:r>
      <w:r w:rsidR="00DA20FE" w:rsidRPr="009B094F">
        <w:rPr>
          <w:rFonts w:ascii="Times New Roman" w:hAnsi="Times New Roman" w:cs="Times New Roman"/>
          <w:b/>
          <w:sz w:val="24"/>
          <w:szCs w:val="24"/>
        </w:rPr>
        <w:t>оговор</w:t>
      </w:r>
    </w:p>
    <w:p w14:paraId="6C7E6216" w14:textId="4E659DBE" w:rsidR="007E6203" w:rsidRDefault="00E2648B" w:rsidP="005A67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оказание услуг по обучению № </w:t>
      </w:r>
      <w:r w:rsidR="00455CBB">
        <w:rPr>
          <w:rFonts w:ascii="Times New Roman" w:hAnsi="Times New Roman" w:cs="Times New Roman"/>
          <w:b/>
          <w:sz w:val="24"/>
          <w:szCs w:val="24"/>
        </w:rPr>
        <w:t>КУ/_______-20____</w:t>
      </w:r>
    </w:p>
    <w:p w14:paraId="4785D38A" w14:textId="77777777" w:rsidR="00746476" w:rsidRPr="009B094F" w:rsidRDefault="00746476" w:rsidP="005A67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111E2F" w14:textId="77777777" w:rsidR="008C2B88" w:rsidRPr="00E83FBD" w:rsidRDefault="008C2B88" w:rsidP="008C2B8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83FB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г</w:t>
      </w:r>
      <w:r w:rsidR="0068434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. Норильск </w:t>
      </w:r>
      <w:r w:rsidRPr="00E83FB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 w:rsidRPr="00E83FB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 w:rsidR="00AC0E5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 w:rsidR="00AC0E5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 w:rsidR="00AC0E5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 w:rsidR="00AC0E5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 w:rsidR="00AC0E5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 xml:space="preserve">      </w:t>
      </w:r>
      <w:r w:rsidR="0068434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        </w:t>
      </w:r>
      <w:r w:rsidR="00AC0E5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</w:t>
      </w:r>
      <w:r w:rsidRPr="00E83FB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«</w:t>
      </w:r>
      <w:r w:rsidR="007C4277" w:rsidRPr="00E83FB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_</w:t>
      </w:r>
      <w:r w:rsidRPr="00E83FB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__» _________ </w:t>
      </w:r>
      <w:r w:rsidR="00FF6018" w:rsidRPr="00E83FB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20</w:t>
      </w:r>
      <w:r w:rsidR="00FF6018" w:rsidRPr="00AC0E5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_</w:t>
      </w:r>
      <w:r w:rsidRPr="00E83FB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_ г.</w:t>
      </w:r>
    </w:p>
    <w:p w14:paraId="4FBFF519" w14:textId="77777777" w:rsidR="002844F3" w:rsidRPr="00E83FBD" w:rsidRDefault="002844F3" w:rsidP="002844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2A9C06" w14:textId="77777777" w:rsidR="009B094F" w:rsidRPr="000F386F" w:rsidRDefault="00E2648B" w:rsidP="008D278E">
      <w:pPr>
        <w:pStyle w:val="ae"/>
        <w:widowControl w:val="0"/>
        <w:spacing w:before="0" w:beforeAutospacing="0" w:after="0" w:afterAutospacing="0" w:line="276" w:lineRule="auto"/>
        <w:ind w:firstLine="567"/>
        <w:jc w:val="both"/>
      </w:pPr>
      <w:r w:rsidRPr="000F386F">
        <w:rPr>
          <w:b/>
        </w:rPr>
        <w:t>Частное образовательное учреждение дополнительного профессионального образования «Корпоративный университет «Норильский никель»</w:t>
      </w:r>
      <w:r w:rsidR="009B094F" w:rsidRPr="000F386F">
        <w:t xml:space="preserve">, </w:t>
      </w:r>
      <w:r w:rsidRPr="00D02CB2">
        <w:t>осуществляющее образовательную деятельность на основании лицензии на право</w:t>
      </w:r>
      <w:r w:rsidR="00BF527F" w:rsidRPr="005903D3">
        <w:t xml:space="preserve"> </w:t>
      </w:r>
      <w:r w:rsidRPr="005903D3">
        <w:t xml:space="preserve">ведения образовательной деятельности от ___________ серии ____________ регистрационный номер ____________, </w:t>
      </w:r>
      <w:r w:rsidR="009B094F" w:rsidRPr="005903D3">
        <w:t>именуемое в дальнейшем «Исполнитель», в лице ____</w:t>
      </w:r>
      <w:r w:rsidR="008E3B9B" w:rsidRPr="000F386F">
        <w:t>_____________</w:t>
      </w:r>
      <w:r w:rsidR="009B094F" w:rsidRPr="000F386F">
        <w:t>_________ (</w:t>
      </w:r>
      <w:r w:rsidR="009B094F" w:rsidRPr="000F386F">
        <w:rPr>
          <w:i/>
        </w:rPr>
        <w:t>должность, ФИО</w:t>
      </w:r>
      <w:r w:rsidR="00436B7A" w:rsidRPr="000F386F">
        <w:rPr>
          <w:i/>
        </w:rPr>
        <w:t xml:space="preserve"> уполномоченного</w:t>
      </w:r>
      <w:r w:rsidR="009B094F" w:rsidRPr="000F386F">
        <w:rPr>
          <w:i/>
        </w:rPr>
        <w:t xml:space="preserve"> лица</w:t>
      </w:r>
      <w:r w:rsidR="009B094F" w:rsidRPr="000F386F">
        <w:t xml:space="preserve">), действующего(ей) на основании _____________________ </w:t>
      </w:r>
      <w:r w:rsidR="009B094F" w:rsidRPr="000F386F">
        <w:rPr>
          <w:i/>
        </w:rPr>
        <w:t>(уполномочивающий документ)</w:t>
      </w:r>
      <w:r w:rsidR="002844F3" w:rsidRPr="000F386F">
        <w:t>, с одной стороны,</w:t>
      </w:r>
      <w:r w:rsidR="009B094F" w:rsidRPr="000F386F">
        <w:t xml:space="preserve"> </w:t>
      </w:r>
      <w:r w:rsidR="002844F3" w:rsidRPr="000F386F">
        <w:t>и</w:t>
      </w:r>
      <w:r w:rsidR="0068452F" w:rsidRPr="000F386F">
        <w:t xml:space="preserve"> </w:t>
      </w:r>
    </w:p>
    <w:p w14:paraId="07B040CA" w14:textId="0194E51E" w:rsidR="00436B7A" w:rsidRDefault="009B094F" w:rsidP="008D278E">
      <w:pPr>
        <w:pStyle w:val="ae"/>
        <w:widowControl w:val="0"/>
        <w:spacing w:before="0" w:beforeAutospacing="0" w:after="0" w:afterAutospacing="0" w:line="276" w:lineRule="auto"/>
        <w:ind w:firstLine="567"/>
        <w:jc w:val="both"/>
      </w:pPr>
      <w:r w:rsidRPr="000F386F">
        <w:t xml:space="preserve"> ________________________________________ </w:t>
      </w:r>
      <w:r w:rsidRPr="000F386F">
        <w:rPr>
          <w:i/>
        </w:rPr>
        <w:t>(наименование юридического лица)</w:t>
      </w:r>
      <w:r w:rsidRPr="000F386F">
        <w:t>, именуемое в дальнейшем «Заказчик», в лице __________</w:t>
      </w:r>
      <w:r w:rsidR="008E3B9B" w:rsidRPr="000F386F">
        <w:t>_______</w:t>
      </w:r>
      <w:r w:rsidRPr="000F386F">
        <w:t>_______ (</w:t>
      </w:r>
      <w:r w:rsidRPr="000F386F">
        <w:rPr>
          <w:i/>
        </w:rPr>
        <w:t xml:space="preserve">должность, ФИО </w:t>
      </w:r>
      <w:r w:rsidR="00436B7A" w:rsidRPr="000F386F">
        <w:rPr>
          <w:i/>
        </w:rPr>
        <w:t xml:space="preserve">уполномоченного </w:t>
      </w:r>
      <w:r w:rsidRPr="000F386F">
        <w:rPr>
          <w:i/>
        </w:rPr>
        <w:t>лица</w:t>
      </w:r>
      <w:r w:rsidRPr="000F386F">
        <w:t xml:space="preserve">), действующего(ей) на основании ________________ </w:t>
      </w:r>
      <w:r w:rsidRPr="000F386F">
        <w:rPr>
          <w:i/>
        </w:rPr>
        <w:t>(уполномочивающий документ)</w:t>
      </w:r>
      <w:r w:rsidR="002844F3" w:rsidRPr="000F386F">
        <w:t>, с другой стороны,</w:t>
      </w:r>
      <w:r w:rsidR="001404A5" w:rsidRPr="000F386F">
        <w:t xml:space="preserve"> совместно именуемые «Стороны», заключили настоящий договор о нижеследующем:</w:t>
      </w:r>
    </w:p>
    <w:p w14:paraId="482650F1" w14:textId="77777777" w:rsidR="004544D4" w:rsidRPr="00D02CB2" w:rsidRDefault="004544D4" w:rsidP="008D278E">
      <w:pPr>
        <w:pStyle w:val="ae"/>
        <w:widowControl w:val="0"/>
        <w:spacing w:before="0" w:beforeAutospacing="0" w:after="0" w:afterAutospacing="0" w:line="276" w:lineRule="auto"/>
        <w:ind w:firstLine="567"/>
        <w:jc w:val="both"/>
      </w:pPr>
    </w:p>
    <w:p w14:paraId="0FB2381D" w14:textId="77777777" w:rsidR="00586806" w:rsidRPr="005903D3" w:rsidRDefault="00C43A05" w:rsidP="008D278E">
      <w:pPr>
        <w:pStyle w:val="1"/>
        <w:keepNext w:val="0"/>
        <w:keepLines w:val="0"/>
        <w:widowControl w:val="0"/>
        <w:numPr>
          <w:ilvl w:val="0"/>
          <w:numId w:val="0"/>
        </w:numPr>
        <w:spacing w:before="0" w:after="0"/>
      </w:pPr>
      <w:r w:rsidRPr="00D02CB2">
        <w:t>1.   </w:t>
      </w:r>
      <w:r w:rsidR="00586806" w:rsidRPr="005903D3">
        <w:t>Предмет договора</w:t>
      </w:r>
    </w:p>
    <w:p w14:paraId="431F62E3" w14:textId="77777777" w:rsidR="00DA675C" w:rsidRPr="000F386F" w:rsidRDefault="00C43A05" w:rsidP="008D278E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03D3">
        <w:rPr>
          <w:rFonts w:ascii="Times New Roman" w:hAnsi="Times New Roman" w:cs="Times New Roman"/>
          <w:sz w:val="24"/>
          <w:szCs w:val="24"/>
        </w:rPr>
        <w:t>1.1.   </w:t>
      </w:r>
      <w:r w:rsidR="00740C35" w:rsidRPr="005903D3">
        <w:rPr>
          <w:rFonts w:ascii="Times New Roman" w:hAnsi="Times New Roman" w:cs="Times New Roman"/>
          <w:sz w:val="24"/>
          <w:szCs w:val="24"/>
        </w:rPr>
        <w:t>Исполнитель</w:t>
      </w:r>
      <w:r w:rsidR="00DA675C" w:rsidRPr="000F386F">
        <w:rPr>
          <w:rFonts w:ascii="Times New Roman" w:hAnsi="Times New Roman" w:cs="Times New Roman"/>
          <w:sz w:val="24"/>
          <w:szCs w:val="24"/>
        </w:rPr>
        <w:t xml:space="preserve"> обязуется по заданию Заказчика </w:t>
      </w:r>
      <w:r w:rsidR="00740C35" w:rsidRPr="000F386F">
        <w:rPr>
          <w:rFonts w:ascii="Times New Roman" w:hAnsi="Times New Roman" w:cs="Times New Roman"/>
          <w:sz w:val="24"/>
          <w:szCs w:val="24"/>
        </w:rPr>
        <w:t>оказать</w:t>
      </w:r>
      <w:r w:rsidR="005E09AF" w:rsidRPr="000F386F">
        <w:rPr>
          <w:rFonts w:ascii="Times New Roman" w:hAnsi="Times New Roman" w:cs="Times New Roman"/>
          <w:sz w:val="24"/>
          <w:szCs w:val="24"/>
        </w:rPr>
        <w:t xml:space="preserve"> </w:t>
      </w:r>
      <w:r w:rsidR="00881BEC" w:rsidRPr="000F386F">
        <w:rPr>
          <w:rFonts w:ascii="Times New Roman" w:hAnsi="Times New Roman" w:cs="Times New Roman"/>
          <w:sz w:val="24"/>
          <w:szCs w:val="24"/>
        </w:rPr>
        <w:t xml:space="preserve">консультационные и образовательные </w:t>
      </w:r>
      <w:r w:rsidR="005E09AF" w:rsidRPr="000F386F">
        <w:rPr>
          <w:rFonts w:ascii="Times New Roman" w:hAnsi="Times New Roman" w:cs="Times New Roman"/>
          <w:sz w:val="24"/>
          <w:szCs w:val="24"/>
        </w:rPr>
        <w:t>услуги</w:t>
      </w:r>
      <w:r w:rsidR="00881BEC" w:rsidRPr="000F386F">
        <w:rPr>
          <w:rFonts w:ascii="Times New Roman" w:hAnsi="Times New Roman" w:cs="Times New Roman"/>
          <w:sz w:val="24"/>
          <w:szCs w:val="24"/>
        </w:rPr>
        <w:t xml:space="preserve"> (далее</w:t>
      </w:r>
      <w:r w:rsidR="00B74DC4" w:rsidRPr="000F386F">
        <w:rPr>
          <w:rFonts w:ascii="Times New Roman" w:hAnsi="Times New Roman" w:cs="Times New Roman"/>
          <w:sz w:val="24"/>
          <w:szCs w:val="24"/>
        </w:rPr>
        <w:t xml:space="preserve"> – </w:t>
      </w:r>
      <w:r w:rsidR="008E732A" w:rsidRPr="000F386F">
        <w:rPr>
          <w:rFonts w:ascii="Times New Roman" w:hAnsi="Times New Roman" w:cs="Times New Roman"/>
          <w:sz w:val="24"/>
          <w:szCs w:val="24"/>
        </w:rPr>
        <w:t>«</w:t>
      </w:r>
      <w:r w:rsidR="000B7406" w:rsidRPr="000F386F">
        <w:rPr>
          <w:rFonts w:ascii="Times New Roman" w:hAnsi="Times New Roman" w:cs="Times New Roman"/>
          <w:sz w:val="24"/>
          <w:szCs w:val="24"/>
        </w:rPr>
        <w:t>услуги</w:t>
      </w:r>
      <w:r w:rsidR="008E732A" w:rsidRPr="000F386F">
        <w:rPr>
          <w:rFonts w:ascii="Times New Roman" w:hAnsi="Times New Roman" w:cs="Times New Roman"/>
          <w:sz w:val="24"/>
          <w:szCs w:val="24"/>
        </w:rPr>
        <w:t>»</w:t>
      </w:r>
      <w:r w:rsidR="00881BEC" w:rsidRPr="000F386F">
        <w:rPr>
          <w:rFonts w:ascii="Times New Roman" w:hAnsi="Times New Roman" w:cs="Times New Roman"/>
          <w:sz w:val="24"/>
          <w:szCs w:val="24"/>
        </w:rPr>
        <w:t>)</w:t>
      </w:r>
      <w:r w:rsidR="005E09AF" w:rsidRPr="000F386F">
        <w:rPr>
          <w:rFonts w:ascii="Times New Roman" w:hAnsi="Times New Roman" w:cs="Times New Roman"/>
          <w:sz w:val="24"/>
          <w:szCs w:val="24"/>
        </w:rPr>
        <w:t xml:space="preserve"> по</w:t>
      </w:r>
      <w:r w:rsidR="00456233" w:rsidRPr="000F386F">
        <w:rPr>
          <w:rFonts w:ascii="Times New Roman" w:hAnsi="Times New Roman" w:cs="Times New Roman"/>
          <w:sz w:val="24"/>
          <w:szCs w:val="24"/>
        </w:rPr>
        <w:t xml:space="preserve"> </w:t>
      </w:r>
      <w:r w:rsidR="00881BEC" w:rsidRPr="000F386F">
        <w:rPr>
          <w:rFonts w:ascii="Times New Roman" w:hAnsi="Times New Roman" w:cs="Times New Roman"/>
          <w:sz w:val="24"/>
          <w:szCs w:val="24"/>
        </w:rPr>
        <w:t xml:space="preserve">реализации дополнительных профессиональных программ и </w:t>
      </w:r>
      <w:r w:rsidR="001404A5" w:rsidRPr="000F386F">
        <w:rPr>
          <w:rFonts w:ascii="Times New Roman" w:hAnsi="Times New Roman" w:cs="Times New Roman"/>
          <w:sz w:val="24"/>
          <w:szCs w:val="24"/>
        </w:rPr>
        <w:t xml:space="preserve">основных </w:t>
      </w:r>
      <w:r w:rsidR="00881BEC" w:rsidRPr="000F386F">
        <w:rPr>
          <w:rFonts w:ascii="Times New Roman" w:hAnsi="Times New Roman" w:cs="Times New Roman"/>
          <w:sz w:val="24"/>
          <w:szCs w:val="24"/>
        </w:rPr>
        <w:t>программ профессиональной подготовки слушателей</w:t>
      </w:r>
      <w:r w:rsidR="00E2648B" w:rsidRPr="000F386F">
        <w:rPr>
          <w:rFonts w:ascii="Times New Roman" w:hAnsi="Times New Roman" w:cs="Times New Roman"/>
          <w:i/>
          <w:sz w:val="24"/>
          <w:szCs w:val="24"/>
        </w:rPr>
        <w:t>,</w:t>
      </w:r>
      <w:r w:rsidR="00D3279C" w:rsidRPr="000F386F">
        <w:rPr>
          <w:rFonts w:ascii="Times New Roman" w:hAnsi="Times New Roman" w:cs="Times New Roman"/>
          <w:sz w:val="24"/>
          <w:szCs w:val="24"/>
        </w:rPr>
        <w:t xml:space="preserve"> </w:t>
      </w:r>
      <w:r w:rsidR="004977AF" w:rsidRPr="000F386F">
        <w:rPr>
          <w:rFonts w:ascii="Times New Roman" w:hAnsi="Times New Roman" w:cs="Times New Roman"/>
          <w:sz w:val="24"/>
          <w:szCs w:val="24"/>
        </w:rPr>
        <w:t xml:space="preserve">а Заказчик обязуется принять и оплатить </w:t>
      </w:r>
      <w:r w:rsidR="00740C35" w:rsidRPr="000F386F">
        <w:rPr>
          <w:rFonts w:ascii="Times New Roman" w:hAnsi="Times New Roman" w:cs="Times New Roman"/>
          <w:sz w:val="24"/>
          <w:szCs w:val="24"/>
        </w:rPr>
        <w:t>услуги</w:t>
      </w:r>
      <w:r w:rsidR="007D7514" w:rsidRPr="000F386F">
        <w:rPr>
          <w:rFonts w:ascii="Times New Roman" w:hAnsi="Times New Roman" w:cs="Times New Roman"/>
          <w:sz w:val="24"/>
          <w:szCs w:val="24"/>
        </w:rPr>
        <w:t xml:space="preserve"> </w:t>
      </w:r>
      <w:r w:rsidR="00740C35" w:rsidRPr="000F386F">
        <w:rPr>
          <w:rFonts w:ascii="Times New Roman" w:hAnsi="Times New Roman" w:cs="Times New Roman"/>
          <w:sz w:val="24"/>
          <w:szCs w:val="24"/>
        </w:rPr>
        <w:t>Исполнителя</w:t>
      </w:r>
      <w:r w:rsidR="004977AF" w:rsidRPr="000F386F">
        <w:rPr>
          <w:rFonts w:ascii="Times New Roman" w:hAnsi="Times New Roman" w:cs="Times New Roman"/>
          <w:sz w:val="24"/>
          <w:szCs w:val="24"/>
        </w:rPr>
        <w:t xml:space="preserve"> в</w:t>
      </w:r>
      <w:r w:rsidR="00B5198C" w:rsidRPr="000F386F">
        <w:rPr>
          <w:rFonts w:ascii="Times New Roman" w:hAnsi="Times New Roman" w:cs="Times New Roman"/>
          <w:sz w:val="24"/>
          <w:szCs w:val="24"/>
        </w:rPr>
        <w:t xml:space="preserve"> порядке и на условиях, предусмотренных</w:t>
      </w:r>
      <w:r w:rsidR="004977AF" w:rsidRPr="000F386F">
        <w:rPr>
          <w:rFonts w:ascii="Times New Roman" w:hAnsi="Times New Roman" w:cs="Times New Roman"/>
          <w:sz w:val="24"/>
          <w:szCs w:val="24"/>
        </w:rPr>
        <w:t xml:space="preserve"> </w:t>
      </w:r>
      <w:r w:rsidR="00740C35" w:rsidRPr="000F386F">
        <w:rPr>
          <w:rFonts w:ascii="Times New Roman" w:hAnsi="Times New Roman" w:cs="Times New Roman"/>
          <w:sz w:val="24"/>
          <w:szCs w:val="24"/>
        </w:rPr>
        <w:t>д</w:t>
      </w:r>
      <w:r w:rsidR="004977AF" w:rsidRPr="000F386F">
        <w:rPr>
          <w:rFonts w:ascii="Times New Roman" w:hAnsi="Times New Roman" w:cs="Times New Roman"/>
          <w:sz w:val="24"/>
          <w:szCs w:val="24"/>
        </w:rPr>
        <w:t>оговор</w:t>
      </w:r>
      <w:r w:rsidR="00B5198C" w:rsidRPr="000F386F">
        <w:rPr>
          <w:rFonts w:ascii="Times New Roman" w:hAnsi="Times New Roman" w:cs="Times New Roman"/>
          <w:sz w:val="24"/>
          <w:szCs w:val="24"/>
        </w:rPr>
        <w:t>ом</w:t>
      </w:r>
      <w:r w:rsidR="004977AF" w:rsidRPr="000F386F">
        <w:rPr>
          <w:rFonts w:ascii="Times New Roman" w:hAnsi="Times New Roman" w:cs="Times New Roman"/>
          <w:sz w:val="24"/>
          <w:szCs w:val="24"/>
        </w:rPr>
        <w:t>.</w:t>
      </w:r>
    </w:p>
    <w:p w14:paraId="26217AB4" w14:textId="7FE6522F" w:rsidR="00881BEC" w:rsidRPr="000F386F" w:rsidRDefault="00C43A05" w:rsidP="008D278E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86F">
        <w:rPr>
          <w:rFonts w:ascii="Times New Roman" w:hAnsi="Times New Roman" w:cs="Times New Roman"/>
          <w:sz w:val="24"/>
          <w:szCs w:val="24"/>
        </w:rPr>
        <w:t>1.2.   </w:t>
      </w:r>
      <w:r w:rsidR="00881BEC" w:rsidRPr="000F386F">
        <w:rPr>
          <w:rFonts w:ascii="Times New Roman" w:hAnsi="Times New Roman" w:cs="Times New Roman"/>
          <w:sz w:val="24"/>
          <w:szCs w:val="24"/>
        </w:rPr>
        <w:t>Обучение слушателей осуществляется в очной</w:t>
      </w:r>
      <w:r w:rsidR="00455CBB" w:rsidRPr="000F386F">
        <w:rPr>
          <w:rFonts w:ascii="Times New Roman" w:hAnsi="Times New Roman" w:cs="Times New Roman"/>
          <w:sz w:val="24"/>
          <w:szCs w:val="24"/>
        </w:rPr>
        <w:t xml:space="preserve"> (онлайн)</w:t>
      </w:r>
      <w:r w:rsidR="00881BEC" w:rsidRPr="000F386F">
        <w:rPr>
          <w:rFonts w:ascii="Times New Roman" w:hAnsi="Times New Roman" w:cs="Times New Roman"/>
          <w:sz w:val="24"/>
          <w:szCs w:val="24"/>
        </w:rPr>
        <w:t xml:space="preserve"> форме в общих учебных группах и в индивидуальном порядке. Сроки обучения и количество слушателей определяются на основании предварительных письменных заявок Заказчика, согласованных с Исполнителем. Заявка должна содержать наименование программы обучения, сроки обучения и количество слушателей.</w:t>
      </w:r>
    </w:p>
    <w:p w14:paraId="6D6D15DE" w14:textId="77777777" w:rsidR="002E1746" w:rsidRPr="000F386F" w:rsidRDefault="00881BEC" w:rsidP="008D278E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86F">
        <w:rPr>
          <w:rFonts w:ascii="Times New Roman" w:hAnsi="Times New Roman" w:cs="Times New Roman"/>
          <w:sz w:val="24"/>
          <w:szCs w:val="24"/>
        </w:rPr>
        <w:t xml:space="preserve">1.3.   Количество слушателей в каждой группе устанавливается </w:t>
      </w:r>
      <w:r w:rsidR="0039667E" w:rsidRPr="000F386F">
        <w:rPr>
          <w:rFonts w:ascii="Times New Roman" w:hAnsi="Times New Roman" w:cs="Times New Roman"/>
          <w:sz w:val="24"/>
          <w:szCs w:val="24"/>
        </w:rPr>
        <w:t>И</w:t>
      </w:r>
      <w:r w:rsidRPr="000F386F">
        <w:rPr>
          <w:rFonts w:ascii="Times New Roman" w:hAnsi="Times New Roman" w:cs="Times New Roman"/>
          <w:sz w:val="24"/>
          <w:szCs w:val="24"/>
        </w:rPr>
        <w:t>сполнителем в зависимости от образовательной программы. Срок обучения каждой группы слушателей зависит от установленной образовательной программы. Заказчик подтверждает, что ознакомлен с требованиями Исполнителя, указанными в настоящем пункте.</w:t>
      </w:r>
    </w:p>
    <w:p w14:paraId="0CECD49F" w14:textId="6D54A3BE" w:rsidR="00356C9A" w:rsidRPr="000F386F" w:rsidRDefault="00356C9A" w:rsidP="008D278E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4A58BAF" w14:textId="77777777" w:rsidR="003E63C8" w:rsidRPr="000F386F" w:rsidRDefault="000B7406" w:rsidP="008D278E">
      <w:pPr>
        <w:pStyle w:val="1"/>
        <w:keepNext w:val="0"/>
        <w:keepLines w:val="0"/>
        <w:widowControl w:val="0"/>
        <w:numPr>
          <w:ilvl w:val="0"/>
          <w:numId w:val="0"/>
        </w:numPr>
        <w:tabs>
          <w:tab w:val="left" w:pos="284"/>
        </w:tabs>
        <w:spacing w:before="0" w:after="0"/>
      </w:pPr>
      <w:bookmarkStart w:id="0" w:name="Par79"/>
      <w:bookmarkStart w:id="1" w:name="Par81"/>
      <w:bookmarkEnd w:id="0"/>
      <w:bookmarkEnd w:id="1"/>
      <w:r w:rsidRPr="000F386F">
        <w:t>2</w:t>
      </w:r>
      <w:r w:rsidR="00C43A05" w:rsidRPr="000F386F">
        <w:t>.   </w:t>
      </w:r>
      <w:r w:rsidR="003E63C8" w:rsidRPr="000F386F">
        <w:t>Права и обязанности Сторон</w:t>
      </w:r>
    </w:p>
    <w:p w14:paraId="0DECB40F" w14:textId="77777777" w:rsidR="008965AC" w:rsidRPr="000F386F" w:rsidRDefault="000B7406" w:rsidP="008D278E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F386F">
        <w:rPr>
          <w:rFonts w:ascii="Times New Roman" w:hAnsi="Times New Roman" w:cs="Times New Roman"/>
          <w:sz w:val="24"/>
          <w:szCs w:val="24"/>
        </w:rPr>
        <w:t>2</w:t>
      </w:r>
      <w:r w:rsidR="00C43A05" w:rsidRPr="000F386F">
        <w:rPr>
          <w:rFonts w:ascii="Times New Roman" w:hAnsi="Times New Roman" w:cs="Times New Roman"/>
          <w:sz w:val="24"/>
          <w:szCs w:val="24"/>
        </w:rPr>
        <w:t>.1.   </w:t>
      </w:r>
      <w:r w:rsidR="008965AC" w:rsidRPr="000F386F">
        <w:rPr>
          <w:rFonts w:ascii="Times New Roman" w:hAnsi="Times New Roman" w:cs="Times New Roman"/>
          <w:sz w:val="24"/>
          <w:szCs w:val="24"/>
        </w:rPr>
        <w:t>Исполнитель обязуется:</w:t>
      </w:r>
    </w:p>
    <w:p w14:paraId="4CC4641D" w14:textId="77777777" w:rsidR="008965AC" w:rsidRPr="000F386F" w:rsidRDefault="00891DB0" w:rsidP="008D278E">
      <w:pPr>
        <w:pStyle w:val="a7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86F">
        <w:rPr>
          <w:rFonts w:ascii="Times New Roman" w:hAnsi="Times New Roman" w:cs="Times New Roman"/>
          <w:sz w:val="24"/>
          <w:szCs w:val="24"/>
        </w:rPr>
        <w:t>2</w:t>
      </w:r>
      <w:r w:rsidR="00C43A05" w:rsidRPr="000F386F">
        <w:rPr>
          <w:rFonts w:ascii="Times New Roman" w:hAnsi="Times New Roman" w:cs="Times New Roman"/>
          <w:sz w:val="24"/>
          <w:szCs w:val="24"/>
        </w:rPr>
        <w:t>.1.1.   </w:t>
      </w:r>
      <w:r w:rsidR="0057692C" w:rsidRPr="000F386F">
        <w:rPr>
          <w:rFonts w:ascii="Times New Roman" w:hAnsi="Times New Roman" w:cs="Times New Roman"/>
          <w:sz w:val="24"/>
          <w:szCs w:val="24"/>
        </w:rPr>
        <w:t>О</w:t>
      </w:r>
      <w:r w:rsidR="008965AC" w:rsidRPr="000F386F">
        <w:rPr>
          <w:rFonts w:ascii="Times New Roman" w:hAnsi="Times New Roman" w:cs="Times New Roman"/>
          <w:sz w:val="24"/>
          <w:szCs w:val="24"/>
        </w:rPr>
        <w:t>казать Заказчику услуги</w:t>
      </w:r>
      <w:r w:rsidR="002E1746" w:rsidRPr="000F386F">
        <w:rPr>
          <w:rFonts w:ascii="Times New Roman" w:hAnsi="Times New Roman" w:cs="Times New Roman"/>
          <w:sz w:val="24"/>
          <w:szCs w:val="24"/>
        </w:rPr>
        <w:t xml:space="preserve"> </w:t>
      </w:r>
      <w:r w:rsidR="008965AC" w:rsidRPr="000F386F">
        <w:rPr>
          <w:rFonts w:ascii="Times New Roman" w:hAnsi="Times New Roman" w:cs="Times New Roman"/>
          <w:sz w:val="24"/>
          <w:szCs w:val="24"/>
        </w:rPr>
        <w:t xml:space="preserve">с надлежащим качеством в соответствии с условиями </w:t>
      </w:r>
      <w:r w:rsidR="00DE1CA2" w:rsidRPr="000F386F">
        <w:rPr>
          <w:rFonts w:ascii="Times New Roman" w:hAnsi="Times New Roman" w:cs="Times New Roman"/>
          <w:sz w:val="24"/>
          <w:szCs w:val="24"/>
        </w:rPr>
        <w:t>д</w:t>
      </w:r>
      <w:r w:rsidR="008965AC" w:rsidRPr="000F386F">
        <w:rPr>
          <w:rFonts w:ascii="Times New Roman" w:hAnsi="Times New Roman" w:cs="Times New Roman"/>
          <w:sz w:val="24"/>
          <w:szCs w:val="24"/>
        </w:rPr>
        <w:t>оговора.</w:t>
      </w:r>
    </w:p>
    <w:p w14:paraId="25417D03" w14:textId="77777777" w:rsidR="00934F5A" w:rsidRPr="000F386F" w:rsidRDefault="00891DB0" w:rsidP="008D278E">
      <w:pPr>
        <w:pStyle w:val="a7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86F">
        <w:rPr>
          <w:rFonts w:ascii="Times New Roman" w:hAnsi="Times New Roman" w:cs="Times New Roman"/>
          <w:sz w:val="24"/>
          <w:szCs w:val="24"/>
        </w:rPr>
        <w:t>2</w:t>
      </w:r>
      <w:r w:rsidR="00C43A05" w:rsidRPr="000F386F">
        <w:rPr>
          <w:rFonts w:ascii="Times New Roman" w:hAnsi="Times New Roman" w:cs="Times New Roman"/>
          <w:sz w:val="24"/>
          <w:szCs w:val="24"/>
        </w:rPr>
        <w:t>.1.2.   </w:t>
      </w:r>
      <w:r w:rsidR="007B7E7C" w:rsidRPr="000F386F">
        <w:rPr>
          <w:rFonts w:ascii="Times New Roman" w:hAnsi="Times New Roman" w:cs="Times New Roman"/>
          <w:sz w:val="24"/>
          <w:szCs w:val="24"/>
        </w:rPr>
        <w:t>Оказывать услуги</w:t>
      </w:r>
      <w:r w:rsidR="009F14E5" w:rsidRPr="000F386F">
        <w:rPr>
          <w:rFonts w:ascii="Times New Roman" w:hAnsi="Times New Roman" w:cs="Times New Roman"/>
          <w:sz w:val="24"/>
          <w:szCs w:val="24"/>
        </w:rPr>
        <w:t xml:space="preserve"> </w:t>
      </w:r>
      <w:r w:rsidR="007B7E7C" w:rsidRPr="000F386F">
        <w:rPr>
          <w:rFonts w:ascii="Times New Roman" w:hAnsi="Times New Roman" w:cs="Times New Roman"/>
          <w:sz w:val="24"/>
          <w:szCs w:val="24"/>
        </w:rPr>
        <w:t>в соответствии со сроками и в объеме, предусмотренными в договоре</w:t>
      </w:r>
      <w:r w:rsidR="006470C2" w:rsidRPr="000F386F">
        <w:rPr>
          <w:rFonts w:ascii="Times New Roman" w:hAnsi="Times New Roman" w:cs="Times New Roman"/>
          <w:sz w:val="24"/>
          <w:szCs w:val="24"/>
        </w:rPr>
        <w:t xml:space="preserve"> и </w:t>
      </w:r>
      <w:r w:rsidR="00666559" w:rsidRPr="000F386F">
        <w:rPr>
          <w:rFonts w:ascii="Times New Roman" w:hAnsi="Times New Roman" w:cs="Times New Roman"/>
          <w:sz w:val="24"/>
          <w:szCs w:val="24"/>
        </w:rPr>
        <w:t>заявках Заказчика</w:t>
      </w:r>
      <w:r w:rsidR="008965AC" w:rsidRPr="000F386F">
        <w:rPr>
          <w:rFonts w:ascii="Times New Roman" w:hAnsi="Times New Roman" w:cs="Times New Roman"/>
          <w:sz w:val="24"/>
          <w:szCs w:val="24"/>
        </w:rPr>
        <w:t>.</w:t>
      </w:r>
      <w:r w:rsidR="00934F5A" w:rsidRPr="000F386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6592B6" w14:textId="77777777" w:rsidR="00934F5A" w:rsidRPr="000F386F" w:rsidRDefault="00891DB0" w:rsidP="008D278E">
      <w:pPr>
        <w:pStyle w:val="a7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86F">
        <w:rPr>
          <w:rFonts w:ascii="Times New Roman" w:hAnsi="Times New Roman" w:cs="Times New Roman"/>
          <w:sz w:val="24"/>
          <w:szCs w:val="24"/>
        </w:rPr>
        <w:t>2</w:t>
      </w:r>
      <w:r w:rsidR="00C43A05" w:rsidRPr="000F386F">
        <w:rPr>
          <w:rFonts w:ascii="Times New Roman" w:hAnsi="Times New Roman" w:cs="Times New Roman"/>
          <w:sz w:val="24"/>
          <w:szCs w:val="24"/>
        </w:rPr>
        <w:t>.1.3.   </w:t>
      </w:r>
      <w:r w:rsidR="007B7E7C" w:rsidRPr="000F386F">
        <w:rPr>
          <w:rFonts w:ascii="Times New Roman" w:hAnsi="Times New Roman" w:cs="Times New Roman"/>
          <w:sz w:val="24"/>
          <w:szCs w:val="24"/>
        </w:rPr>
        <w:t>Информировать Заказчика об обстоятельствах, возникающих в ходе оказания услуг, которые могут отрицательно повлиять на сроки, качество и стоимость услуг</w:t>
      </w:r>
      <w:r w:rsidR="00934F5A" w:rsidRPr="000F386F">
        <w:rPr>
          <w:rFonts w:ascii="Times New Roman" w:hAnsi="Times New Roman" w:cs="Times New Roman"/>
          <w:sz w:val="24"/>
          <w:szCs w:val="24"/>
        </w:rPr>
        <w:t>.</w:t>
      </w:r>
    </w:p>
    <w:p w14:paraId="3FBA39EB" w14:textId="77777777" w:rsidR="00376995" w:rsidRPr="000F386F" w:rsidRDefault="00891DB0" w:rsidP="008D278E">
      <w:pPr>
        <w:pStyle w:val="a7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86F">
        <w:rPr>
          <w:rFonts w:ascii="Times New Roman" w:hAnsi="Times New Roman" w:cs="Times New Roman"/>
          <w:sz w:val="24"/>
          <w:szCs w:val="24"/>
        </w:rPr>
        <w:t>2</w:t>
      </w:r>
      <w:r w:rsidR="00C43A05" w:rsidRPr="000F386F">
        <w:rPr>
          <w:rFonts w:ascii="Times New Roman" w:hAnsi="Times New Roman" w:cs="Times New Roman"/>
          <w:sz w:val="24"/>
          <w:szCs w:val="24"/>
        </w:rPr>
        <w:t>.1.4.   </w:t>
      </w:r>
      <w:r w:rsidR="00376995" w:rsidRPr="000F386F">
        <w:rPr>
          <w:rFonts w:ascii="Times New Roman" w:hAnsi="Times New Roman" w:cs="Times New Roman"/>
          <w:sz w:val="24"/>
          <w:szCs w:val="24"/>
        </w:rPr>
        <w:t>По требованию Заказчика предоставлять информацию</w:t>
      </w:r>
      <w:r w:rsidR="007B7E7C" w:rsidRPr="000F386F">
        <w:rPr>
          <w:rFonts w:ascii="Times New Roman" w:hAnsi="Times New Roman" w:cs="Times New Roman"/>
          <w:sz w:val="24"/>
          <w:szCs w:val="24"/>
        </w:rPr>
        <w:t xml:space="preserve"> о ходе</w:t>
      </w:r>
      <w:r w:rsidR="00376995" w:rsidRPr="000F386F">
        <w:rPr>
          <w:rFonts w:ascii="Times New Roman" w:hAnsi="Times New Roman" w:cs="Times New Roman"/>
          <w:sz w:val="24"/>
          <w:szCs w:val="24"/>
        </w:rPr>
        <w:t xml:space="preserve"> оказани</w:t>
      </w:r>
      <w:r w:rsidR="007B7E7C" w:rsidRPr="000F386F">
        <w:rPr>
          <w:rFonts w:ascii="Times New Roman" w:hAnsi="Times New Roman" w:cs="Times New Roman"/>
          <w:sz w:val="24"/>
          <w:szCs w:val="24"/>
        </w:rPr>
        <w:t>я</w:t>
      </w:r>
      <w:r w:rsidR="00376995" w:rsidRPr="000F386F">
        <w:rPr>
          <w:rFonts w:ascii="Times New Roman" w:hAnsi="Times New Roman" w:cs="Times New Roman"/>
          <w:sz w:val="24"/>
          <w:szCs w:val="24"/>
        </w:rPr>
        <w:t xml:space="preserve"> услуг по договору.</w:t>
      </w:r>
    </w:p>
    <w:p w14:paraId="664CB221" w14:textId="77777777" w:rsidR="00934F5A" w:rsidRPr="000F386F" w:rsidRDefault="00891DB0" w:rsidP="008D278E">
      <w:pPr>
        <w:pStyle w:val="a7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86F">
        <w:rPr>
          <w:rFonts w:ascii="Times New Roman" w:hAnsi="Times New Roman" w:cs="Times New Roman"/>
          <w:sz w:val="24"/>
          <w:szCs w:val="24"/>
        </w:rPr>
        <w:t>2</w:t>
      </w:r>
      <w:r w:rsidR="00C43A05" w:rsidRPr="000F386F">
        <w:rPr>
          <w:rFonts w:ascii="Times New Roman" w:hAnsi="Times New Roman" w:cs="Times New Roman"/>
          <w:sz w:val="24"/>
          <w:szCs w:val="24"/>
        </w:rPr>
        <w:t>.1.5.   </w:t>
      </w:r>
      <w:r w:rsidR="00934F5A" w:rsidRPr="000F386F">
        <w:rPr>
          <w:rFonts w:ascii="Times New Roman" w:hAnsi="Times New Roman" w:cs="Times New Roman"/>
          <w:sz w:val="24"/>
          <w:szCs w:val="24"/>
        </w:rPr>
        <w:t xml:space="preserve">Немедленно предупредить Заказчика и до получения от него указаний </w:t>
      </w:r>
      <w:r w:rsidR="00934F5A" w:rsidRPr="000F386F">
        <w:rPr>
          <w:rFonts w:ascii="Times New Roman" w:hAnsi="Times New Roman" w:cs="Times New Roman"/>
          <w:sz w:val="24"/>
          <w:szCs w:val="24"/>
        </w:rPr>
        <w:lastRenderedPageBreak/>
        <w:t>приостановить оказание услуг по договору при обнаружении обстоятельств, создающих невозможность завершения оказания услуг в срок, или препятствующих их оказанию в соответствии с условиями договора, а также требованиями действующего законодательства Российской Федерации.</w:t>
      </w:r>
    </w:p>
    <w:p w14:paraId="275A79F3" w14:textId="77777777" w:rsidR="003C6661" w:rsidRPr="000F386F" w:rsidRDefault="00891DB0" w:rsidP="008D278E">
      <w:pPr>
        <w:pStyle w:val="a7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86F">
        <w:rPr>
          <w:rFonts w:ascii="Times New Roman" w:hAnsi="Times New Roman" w:cs="Times New Roman"/>
          <w:sz w:val="24"/>
          <w:szCs w:val="24"/>
        </w:rPr>
        <w:t>2</w:t>
      </w:r>
      <w:r w:rsidR="00C43A05" w:rsidRPr="000F386F">
        <w:rPr>
          <w:rFonts w:ascii="Times New Roman" w:hAnsi="Times New Roman" w:cs="Times New Roman"/>
          <w:sz w:val="24"/>
          <w:szCs w:val="24"/>
        </w:rPr>
        <w:t>.1.6.   </w:t>
      </w:r>
      <w:r w:rsidR="003C6661" w:rsidRPr="000F386F">
        <w:rPr>
          <w:rFonts w:ascii="Times New Roman" w:hAnsi="Times New Roman" w:cs="Times New Roman"/>
          <w:sz w:val="24"/>
          <w:szCs w:val="24"/>
        </w:rPr>
        <w:t>Исполнять полученные в ходе оказания услуг указания Заказчика, в случае если такие указания не противоречат условиям договора, а также не являются вмешательством в оперативно-хозяйственную деятельность Исполнителя.</w:t>
      </w:r>
    </w:p>
    <w:p w14:paraId="55053093" w14:textId="77777777" w:rsidR="003C6661" w:rsidRPr="000F386F" w:rsidRDefault="00891DB0" w:rsidP="008D278E">
      <w:pPr>
        <w:pStyle w:val="a7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86F">
        <w:rPr>
          <w:rFonts w:ascii="Times New Roman" w:hAnsi="Times New Roman" w:cs="Times New Roman"/>
          <w:sz w:val="24"/>
          <w:szCs w:val="24"/>
        </w:rPr>
        <w:t>2</w:t>
      </w:r>
      <w:r w:rsidR="00C43A05" w:rsidRPr="000F386F">
        <w:rPr>
          <w:rFonts w:ascii="Times New Roman" w:hAnsi="Times New Roman" w:cs="Times New Roman"/>
          <w:sz w:val="24"/>
          <w:szCs w:val="24"/>
        </w:rPr>
        <w:t>.1.7.   </w:t>
      </w:r>
      <w:r w:rsidR="003C6661" w:rsidRPr="000F386F">
        <w:rPr>
          <w:rFonts w:ascii="Times New Roman" w:hAnsi="Times New Roman" w:cs="Times New Roman"/>
          <w:sz w:val="24"/>
          <w:szCs w:val="24"/>
        </w:rPr>
        <w:t>По требованию Заказчика приостановить оказание услуг по замечаниям, связанным с допущением Исполнителем в ходе оказания услуг отступлений от условий договора и действующего законодательства Российской Федерации.</w:t>
      </w:r>
    </w:p>
    <w:p w14:paraId="43255450" w14:textId="77777777" w:rsidR="00231CAC" w:rsidRPr="000F386F" w:rsidRDefault="00891DB0" w:rsidP="008D278E">
      <w:pPr>
        <w:pStyle w:val="a7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86F">
        <w:rPr>
          <w:rFonts w:ascii="Times New Roman" w:hAnsi="Times New Roman" w:cs="Times New Roman"/>
          <w:sz w:val="24"/>
          <w:szCs w:val="24"/>
        </w:rPr>
        <w:t>2</w:t>
      </w:r>
      <w:r w:rsidR="00C43A05" w:rsidRPr="000F386F">
        <w:rPr>
          <w:rFonts w:ascii="Times New Roman" w:hAnsi="Times New Roman" w:cs="Times New Roman"/>
          <w:sz w:val="24"/>
          <w:szCs w:val="24"/>
        </w:rPr>
        <w:t>.1.8.   </w:t>
      </w:r>
      <w:r w:rsidR="00231CAC" w:rsidRPr="000F386F">
        <w:rPr>
          <w:rFonts w:ascii="Times New Roman" w:hAnsi="Times New Roman" w:cs="Times New Roman"/>
          <w:sz w:val="24"/>
          <w:szCs w:val="24"/>
        </w:rPr>
        <w:t>Обеспечить слушателя (ей) необходимыми в процессе обучения учебно-методическими материалами.</w:t>
      </w:r>
    </w:p>
    <w:p w14:paraId="0A2063E6" w14:textId="77777777" w:rsidR="00231CAC" w:rsidRPr="000F386F" w:rsidRDefault="00891DB0" w:rsidP="008D278E">
      <w:pPr>
        <w:pStyle w:val="a7"/>
        <w:widowControl w:val="0"/>
        <w:tabs>
          <w:tab w:val="left" w:pos="993"/>
          <w:tab w:val="left" w:pos="1276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86F">
        <w:rPr>
          <w:rFonts w:ascii="Times New Roman" w:hAnsi="Times New Roman" w:cs="Times New Roman"/>
          <w:sz w:val="24"/>
          <w:szCs w:val="24"/>
        </w:rPr>
        <w:t>2</w:t>
      </w:r>
      <w:r w:rsidR="00C43A05" w:rsidRPr="000F386F">
        <w:rPr>
          <w:rFonts w:ascii="Times New Roman" w:hAnsi="Times New Roman" w:cs="Times New Roman"/>
          <w:sz w:val="24"/>
          <w:szCs w:val="24"/>
        </w:rPr>
        <w:t>.1.9.   </w:t>
      </w:r>
      <w:r w:rsidR="00231CAC" w:rsidRPr="000F386F">
        <w:rPr>
          <w:rFonts w:ascii="Times New Roman" w:hAnsi="Times New Roman" w:cs="Times New Roman"/>
          <w:sz w:val="24"/>
          <w:szCs w:val="24"/>
        </w:rPr>
        <w:t xml:space="preserve">Выдать слушателю (ям) после успешного окончания обучения ______ </w:t>
      </w:r>
      <w:r w:rsidR="00231CAC" w:rsidRPr="000F386F">
        <w:rPr>
          <w:rFonts w:ascii="Times New Roman" w:hAnsi="Times New Roman" w:cs="Times New Roman"/>
          <w:i/>
          <w:sz w:val="24"/>
          <w:szCs w:val="24"/>
        </w:rPr>
        <w:t>(вид документа об обучении)</w:t>
      </w:r>
      <w:r w:rsidR="000B7406" w:rsidRPr="000F386F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0B7406" w:rsidRPr="000F386F">
        <w:rPr>
          <w:rFonts w:ascii="Times New Roman" w:hAnsi="Times New Roman" w:cs="Times New Roman"/>
          <w:sz w:val="24"/>
          <w:szCs w:val="24"/>
        </w:rPr>
        <w:t>в соответствии с требованиями образовательной программы.</w:t>
      </w:r>
    </w:p>
    <w:p w14:paraId="17A51213" w14:textId="77777777" w:rsidR="00BF06D8" w:rsidRPr="000F386F" w:rsidRDefault="00891DB0" w:rsidP="008D278E">
      <w:pPr>
        <w:pStyle w:val="a7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86F">
        <w:rPr>
          <w:rFonts w:ascii="Times New Roman" w:hAnsi="Times New Roman" w:cs="Times New Roman"/>
          <w:sz w:val="24"/>
          <w:szCs w:val="24"/>
        </w:rPr>
        <w:t>2</w:t>
      </w:r>
      <w:r w:rsidR="00C43A05" w:rsidRPr="000F386F">
        <w:rPr>
          <w:rFonts w:ascii="Times New Roman" w:hAnsi="Times New Roman" w:cs="Times New Roman"/>
          <w:sz w:val="24"/>
          <w:szCs w:val="24"/>
        </w:rPr>
        <w:t>.1.10.   </w:t>
      </w:r>
      <w:r w:rsidR="003C6661" w:rsidRPr="000F386F">
        <w:rPr>
          <w:rFonts w:ascii="Times New Roman" w:hAnsi="Times New Roman" w:cs="Times New Roman"/>
          <w:sz w:val="24"/>
          <w:szCs w:val="24"/>
        </w:rPr>
        <w:t>Своевременно предоставлять Заказчику счета-фактуры.</w:t>
      </w:r>
    </w:p>
    <w:p w14:paraId="7D166A90" w14:textId="77777777" w:rsidR="00216B6E" w:rsidRPr="000F386F" w:rsidRDefault="00891DB0" w:rsidP="008D278E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F386F">
        <w:rPr>
          <w:rFonts w:ascii="Times New Roman" w:hAnsi="Times New Roman" w:cs="Times New Roman"/>
          <w:sz w:val="24"/>
          <w:szCs w:val="24"/>
        </w:rPr>
        <w:t>2</w:t>
      </w:r>
      <w:r w:rsidR="00C43A05" w:rsidRPr="000F386F">
        <w:rPr>
          <w:rFonts w:ascii="Times New Roman" w:hAnsi="Times New Roman" w:cs="Times New Roman"/>
          <w:sz w:val="24"/>
          <w:szCs w:val="24"/>
        </w:rPr>
        <w:t>.2.   </w:t>
      </w:r>
      <w:r w:rsidR="00216B6E" w:rsidRPr="000F386F">
        <w:rPr>
          <w:rFonts w:ascii="Times New Roman" w:hAnsi="Times New Roman" w:cs="Times New Roman"/>
          <w:sz w:val="24"/>
          <w:szCs w:val="24"/>
        </w:rPr>
        <w:t>Исполнитель вправе:</w:t>
      </w:r>
    </w:p>
    <w:p w14:paraId="60031DA2" w14:textId="77777777" w:rsidR="00216B6E" w:rsidRPr="000F386F" w:rsidRDefault="00891DB0" w:rsidP="008D278E">
      <w:pPr>
        <w:pStyle w:val="a7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86F">
        <w:rPr>
          <w:rFonts w:ascii="Times New Roman" w:hAnsi="Times New Roman" w:cs="Times New Roman"/>
          <w:sz w:val="24"/>
          <w:szCs w:val="24"/>
        </w:rPr>
        <w:t>2</w:t>
      </w:r>
      <w:r w:rsidR="00C43A05" w:rsidRPr="000F386F">
        <w:rPr>
          <w:rFonts w:ascii="Times New Roman" w:hAnsi="Times New Roman" w:cs="Times New Roman"/>
          <w:sz w:val="24"/>
          <w:szCs w:val="24"/>
        </w:rPr>
        <w:t>.2.1.   </w:t>
      </w:r>
      <w:r w:rsidR="00216B6E" w:rsidRPr="000F386F">
        <w:rPr>
          <w:rFonts w:ascii="Times New Roman" w:hAnsi="Times New Roman" w:cs="Times New Roman"/>
          <w:sz w:val="24"/>
          <w:szCs w:val="24"/>
        </w:rPr>
        <w:t>Привлекать к исполнению договора третьих лиц. Ответственность за исполнение обязанностей Исполнителя по договору третьими лицами несет Исполнитель.</w:t>
      </w:r>
    </w:p>
    <w:p w14:paraId="7294AB7C" w14:textId="77777777" w:rsidR="004B5379" w:rsidRPr="000F386F" w:rsidRDefault="004B5379" w:rsidP="008D278E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4C83B9DE" w14:textId="77777777" w:rsidR="008965AC" w:rsidRPr="000F386F" w:rsidRDefault="00891DB0" w:rsidP="008D278E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F386F">
        <w:rPr>
          <w:rFonts w:ascii="Times New Roman" w:hAnsi="Times New Roman" w:cs="Times New Roman"/>
          <w:sz w:val="24"/>
          <w:szCs w:val="24"/>
        </w:rPr>
        <w:t>2</w:t>
      </w:r>
      <w:r w:rsidR="00C43A05" w:rsidRPr="000F386F">
        <w:rPr>
          <w:rFonts w:ascii="Times New Roman" w:hAnsi="Times New Roman" w:cs="Times New Roman"/>
          <w:sz w:val="24"/>
          <w:szCs w:val="24"/>
        </w:rPr>
        <w:t>.3.   </w:t>
      </w:r>
      <w:r w:rsidR="008965AC" w:rsidRPr="000F386F">
        <w:rPr>
          <w:rFonts w:ascii="Times New Roman" w:hAnsi="Times New Roman" w:cs="Times New Roman"/>
          <w:sz w:val="24"/>
          <w:szCs w:val="24"/>
        </w:rPr>
        <w:t>Заказчик обязуется:</w:t>
      </w:r>
    </w:p>
    <w:p w14:paraId="747E635F" w14:textId="77777777" w:rsidR="008965AC" w:rsidRPr="000F386F" w:rsidRDefault="00891DB0" w:rsidP="008D278E">
      <w:pPr>
        <w:pStyle w:val="a7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86F">
        <w:rPr>
          <w:rFonts w:ascii="Times New Roman" w:hAnsi="Times New Roman" w:cs="Times New Roman"/>
          <w:sz w:val="24"/>
          <w:szCs w:val="24"/>
        </w:rPr>
        <w:t>2</w:t>
      </w:r>
      <w:r w:rsidR="00C43A05" w:rsidRPr="000F386F">
        <w:rPr>
          <w:rFonts w:ascii="Times New Roman" w:hAnsi="Times New Roman" w:cs="Times New Roman"/>
          <w:sz w:val="24"/>
          <w:szCs w:val="24"/>
        </w:rPr>
        <w:t>.3.1.   </w:t>
      </w:r>
      <w:r w:rsidR="008965AC" w:rsidRPr="000F386F">
        <w:rPr>
          <w:rFonts w:ascii="Times New Roman" w:hAnsi="Times New Roman" w:cs="Times New Roman"/>
          <w:sz w:val="24"/>
          <w:szCs w:val="24"/>
        </w:rPr>
        <w:t xml:space="preserve">Принять и оплатить надлежащим образом оказанные Исполнителем услуги в порядке и в сроки, предусмотренные </w:t>
      </w:r>
      <w:r w:rsidR="00053520" w:rsidRPr="000F386F">
        <w:rPr>
          <w:rFonts w:ascii="Times New Roman" w:hAnsi="Times New Roman" w:cs="Times New Roman"/>
          <w:sz w:val="24"/>
          <w:szCs w:val="24"/>
        </w:rPr>
        <w:t>д</w:t>
      </w:r>
      <w:r w:rsidR="008965AC" w:rsidRPr="000F386F">
        <w:rPr>
          <w:rFonts w:ascii="Times New Roman" w:hAnsi="Times New Roman" w:cs="Times New Roman"/>
          <w:sz w:val="24"/>
          <w:szCs w:val="24"/>
        </w:rPr>
        <w:t>оговором.</w:t>
      </w:r>
    </w:p>
    <w:p w14:paraId="2FB718AB" w14:textId="45531C9E" w:rsidR="00D33007" w:rsidRPr="000F386F" w:rsidRDefault="007B6EE3" w:rsidP="008D278E">
      <w:pPr>
        <w:pStyle w:val="a7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86F">
        <w:rPr>
          <w:rFonts w:ascii="Times New Roman" w:hAnsi="Times New Roman" w:cs="Times New Roman"/>
          <w:sz w:val="24"/>
          <w:szCs w:val="24"/>
        </w:rPr>
        <w:t>2.3.2. Предоставлять Исполнителю в срок до 10 числа месяца, предшествующего кварталу, плановую квартальную заявку, о</w:t>
      </w:r>
      <w:r w:rsidR="00D33007" w:rsidRPr="000F386F">
        <w:rPr>
          <w:rFonts w:ascii="Times New Roman" w:hAnsi="Times New Roman" w:cs="Times New Roman"/>
          <w:sz w:val="24"/>
          <w:szCs w:val="24"/>
        </w:rPr>
        <w:t>формленную по образцу Приложения</w:t>
      </w:r>
      <w:r w:rsidRPr="000F386F">
        <w:rPr>
          <w:rFonts w:ascii="Times New Roman" w:hAnsi="Times New Roman" w:cs="Times New Roman"/>
          <w:sz w:val="24"/>
          <w:szCs w:val="24"/>
        </w:rPr>
        <w:t xml:space="preserve"> № </w:t>
      </w:r>
      <w:r w:rsidR="00A67105">
        <w:rPr>
          <w:rFonts w:ascii="Times New Roman" w:hAnsi="Times New Roman" w:cs="Times New Roman"/>
          <w:sz w:val="24"/>
          <w:szCs w:val="24"/>
        </w:rPr>
        <w:t>1</w:t>
      </w:r>
      <w:r w:rsidR="00D33007" w:rsidRPr="000F386F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GoBack"/>
      <w:bookmarkEnd w:id="2"/>
      <w:r w:rsidR="00D33007" w:rsidRPr="000F386F">
        <w:rPr>
          <w:rFonts w:ascii="Times New Roman" w:hAnsi="Times New Roman" w:cs="Times New Roman"/>
          <w:sz w:val="24"/>
          <w:szCs w:val="24"/>
        </w:rPr>
        <w:t>к договору</w:t>
      </w:r>
      <w:r w:rsidRPr="000F386F">
        <w:rPr>
          <w:rFonts w:ascii="Times New Roman" w:hAnsi="Times New Roman" w:cs="Times New Roman"/>
          <w:sz w:val="24"/>
          <w:szCs w:val="24"/>
        </w:rPr>
        <w:t xml:space="preserve">. Заявка считается согласованной Сторонами, если в течение </w:t>
      </w:r>
      <w:r w:rsidR="00A67FEE" w:rsidRPr="000F386F">
        <w:rPr>
          <w:rFonts w:ascii="Times New Roman" w:hAnsi="Times New Roman" w:cs="Times New Roman"/>
          <w:sz w:val="24"/>
          <w:szCs w:val="24"/>
        </w:rPr>
        <w:t xml:space="preserve">5 </w:t>
      </w:r>
      <w:r w:rsidR="00A67FEE" w:rsidRPr="00D02CB2">
        <w:rPr>
          <w:rFonts w:ascii="Times New Roman" w:hAnsi="Times New Roman" w:cs="Times New Roman"/>
          <w:sz w:val="24"/>
          <w:szCs w:val="24"/>
        </w:rPr>
        <w:t>(</w:t>
      </w:r>
      <w:r w:rsidRPr="00D02CB2">
        <w:rPr>
          <w:rFonts w:ascii="Times New Roman" w:hAnsi="Times New Roman" w:cs="Times New Roman"/>
          <w:sz w:val="24"/>
          <w:szCs w:val="24"/>
        </w:rPr>
        <w:t>пяти</w:t>
      </w:r>
      <w:r w:rsidR="00A67FEE" w:rsidRPr="005903D3">
        <w:rPr>
          <w:rFonts w:ascii="Times New Roman" w:hAnsi="Times New Roman" w:cs="Times New Roman"/>
          <w:sz w:val="24"/>
          <w:szCs w:val="24"/>
        </w:rPr>
        <w:t>)</w:t>
      </w:r>
      <w:r w:rsidRPr="005903D3">
        <w:rPr>
          <w:rFonts w:ascii="Times New Roman" w:hAnsi="Times New Roman" w:cs="Times New Roman"/>
          <w:sz w:val="24"/>
          <w:szCs w:val="24"/>
        </w:rPr>
        <w:t xml:space="preserve"> календарных дней с момента ее получения Исполнителем, Исполнитель не представит письменных возражений.</w:t>
      </w:r>
    </w:p>
    <w:p w14:paraId="1E3A13FE" w14:textId="207DA6E0" w:rsidR="007B6EE3" w:rsidRPr="00A67105" w:rsidRDefault="00D33007" w:rsidP="008D278E">
      <w:pPr>
        <w:pStyle w:val="a7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86F">
        <w:rPr>
          <w:rFonts w:ascii="Times New Roman" w:hAnsi="Times New Roman" w:cs="Times New Roman"/>
          <w:sz w:val="24"/>
          <w:szCs w:val="24"/>
        </w:rPr>
        <w:t xml:space="preserve">2.3.3. </w:t>
      </w:r>
      <w:r w:rsidR="00A67105" w:rsidRPr="008D278E">
        <w:rPr>
          <w:rFonts w:ascii="Times New Roman" w:hAnsi="Times New Roman" w:cs="Times New Roman"/>
          <w:sz w:val="24"/>
          <w:szCs w:val="24"/>
        </w:rPr>
        <w:t>[</w:t>
      </w:r>
      <w:r w:rsidRPr="000F386F">
        <w:rPr>
          <w:rFonts w:ascii="Times New Roman" w:hAnsi="Times New Roman" w:cs="Times New Roman"/>
          <w:sz w:val="24"/>
          <w:szCs w:val="24"/>
        </w:rPr>
        <w:t xml:space="preserve">Направлять Исполнителю </w:t>
      </w:r>
      <w:r w:rsidR="007B6EE3" w:rsidRPr="000F386F">
        <w:rPr>
          <w:rFonts w:ascii="Times New Roman" w:hAnsi="Times New Roman" w:cs="Times New Roman"/>
          <w:sz w:val="24"/>
          <w:szCs w:val="24"/>
        </w:rPr>
        <w:t xml:space="preserve">не менее чем за 7 </w:t>
      </w:r>
      <w:r w:rsidR="00A67FEE" w:rsidRPr="000F386F">
        <w:rPr>
          <w:rFonts w:ascii="Times New Roman" w:hAnsi="Times New Roman" w:cs="Times New Roman"/>
          <w:sz w:val="24"/>
          <w:szCs w:val="24"/>
        </w:rPr>
        <w:t xml:space="preserve">(семь) </w:t>
      </w:r>
      <w:r w:rsidR="009B4891" w:rsidRPr="000F386F">
        <w:rPr>
          <w:rFonts w:ascii="Times New Roman" w:hAnsi="Times New Roman" w:cs="Times New Roman"/>
          <w:sz w:val="24"/>
          <w:szCs w:val="24"/>
        </w:rPr>
        <w:t xml:space="preserve">рабочих </w:t>
      </w:r>
      <w:r w:rsidR="007B6EE3" w:rsidRPr="000F386F">
        <w:rPr>
          <w:rFonts w:ascii="Times New Roman" w:hAnsi="Times New Roman" w:cs="Times New Roman"/>
          <w:sz w:val="24"/>
          <w:szCs w:val="24"/>
        </w:rPr>
        <w:t xml:space="preserve">дней до предполагаемой даты обучения каждой группы слушателей письменную заявку с подписью и печатью руководителя подразделения, оформленную по образцу </w:t>
      </w:r>
      <w:r w:rsidRPr="000F386F">
        <w:rPr>
          <w:rFonts w:ascii="Times New Roman" w:hAnsi="Times New Roman" w:cs="Times New Roman"/>
          <w:sz w:val="24"/>
          <w:szCs w:val="24"/>
        </w:rPr>
        <w:t xml:space="preserve">Приложения </w:t>
      </w:r>
      <w:r w:rsidR="007B6EE3" w:rsidRPr="000F386F">
        <w:rPr>
          <w:rFonts w:ascii="Times New Roman" w:hAnsi="Times New Roman" w:cs="Times New Roman"/>
          <w:sz w:val="24"/>
          <w:szCs w:val="24"/>
        </w:rPr>
        <w:t xml:space="preserve">№ </w:t>
      </w:r>
      <w:r w:rsidR="00A67105">
        <w:rPr>
          <w:rFonts w:ascii="Times New Roman" w:hAnsi="Times New Roman" w:cs="Times New Roman"/>
          <w:sz w:val="24"/>
          <w:szCs w:val="24"/>
        </w:rPr>
        <w:t>2</w:t>
      </w:r>
      <w:r w:rsidRPr="000F386F">
        <w:rPr>
          <w:rFonts w:ascii="Times New Roman" w:hAnsi="Times New Roman" w:cs="Times New Roman"/>
          <w:sz w:val="24"/>
          <w:szCs w:val="24"/>
        </w:rPr>
        <w:t xml:space="preserve"> к договору</w:t>
      </w:r>
      <w:r w:rsidR="007B6EE3" w:rsidRPr="000F386F">
        <w:rPr>
          <w:rFonts w:ascii="Times New Roman" w:hAnsi="Times New Roman" w:cs="Times New Roman"/>
          <w:sz w:val="24"/>
          <w:szCs w:val="24"/>
        </w:rPr>
        <w:t>.</w:t>
      </w:r>
      <w:r w:rsidR="00A67105" w:rsidRPr="008D278E">
        <w:rPr>
          <w:rFonts w:ascii="Times New Roman" w:hAnsi="Times New Roman" w:cs="Times New Roman"/>
          <w:sz w:val="24"/>
          <w:szCs w:val="24"/>
        </w:rPr>
        <w:t>]</w:t>
      </w:r>
      <w:r w:rsidR="00A67105">
        <w:rPr>
          <w:rStyle w:val="a5"/>
          <w:rFonts w:ascii="Times New Roman" w:hAnsi="Times New Roman" w:cs="Times New Roman"/>
          <w:sz w:val="24"/>
          <w:szCs w:val="24"/>
        </w:rPr>
        <w:footnoteReference w:id="1"/>
      </w:r>
    </w:p>
    <w:p w14:paraId="351DAFC5" w14:textId="77777777" w:rsidR="007B6EE3" w:rsidRPr="000F386F" w:rsidRDefault="00891DB0" w:rsidP="008D278E">
      <w:pPr>
        <w:pStyle w:val="a7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03D3">
        <w:rPr>
          <w:rFonts w:ascii="Times New Roman" w:hAnsi="Times New Roman" w:cs="Times New Roman"/>
          <w:sz w:val="24"/>
          <w:szCs w:val="24"/>
        </w:rPr>
        <w:t>2</w:t>
      </w:r>
      <w:r w:rsidR="00C43A05" w:rsidRPr="005903D3">
        <w:rPr>
          <w:rFonts w:ascii="Times New Roman" w:hAnsi="Times New Roman" w:cs="Times New Roman"/>
          <w:sz w:val="24"/>
          <w:szCs w:val="24"/>
        </w:rPr>
        <w:t>.3.</w:t>
      </w:r>
      <w:r w:rsidR="00D33007" w:rsidRPr="005903D3">
        <w:rPr>
          <w:rFonts w:ascii="Times New Roman" w:hAnsi="Times New Roman" w:cs="Times New Roman"/>
          <w:sz w:val="24"/>
          <w:szCs w:val="24"/>
        </w:rPr>
        <w:t>4</w:t>
      </w:r>
      <w:r w:rsidR="00C43A05" w:rsidRPr="000F386F">
        <w:rPr>
          <w:rFonts w:ascii="Times New Roman" w:hAnsi="Times New Roman" w:cs="Times New Roman"/>
          <w:sz w:val="24"/>
          <w:szCs w:val="24"/>
        </w:rPr>
        <w:t>.   </w:t>
      </w:r>
      <w:r w:rsidR="00830E6B" w:rsidRPr="000F386F">
        <w:rPr>
          <w:rFonts w:ascii="Times New Roman" w:hAnsi="Times New Roman" w:cs="Times New Roman"/>
          <w:sz w:val="24"/>
          <w:szCs w:val="24"/>
        </w:rPr>
        <w:t>Предоставлять Исполнителю по его письменному запросу документы и достоверную информацию, необходимые для оказания услуг по настоящему договору, в согласованные Сторонами сроки. Формат предоставления документов, их перечень и   сроки предоставления, а также состав и требования к отчетной документации определяются Сторонами в рабочем порядке</w:t>
      </w:r>
      <w:r w:rsidR="007B6EE3" w:rsidRPr="000F386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EECF0C2" w14:textId="77777777" w:rsidR="00814AE5" w:rsidRPr="000F386F" w:rsidRDefault="00891DB0" w:rsidP="008D278E">
      <w:pPr>
        <w:pStyle w:val="a7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86F">
        <w:rPr>
          <w:rFonts w:ascii="Times New Roman" w:hAnsi="Times New Roman" w:cs="Times New Roman"/>
          <w:sz w:val="24"/>
          <w:szCs w:val="24"/>
        </w:rPr>
        <w:t>2</w:t>
      </w:r>
      <w:r w:rsidR="00C43A05" w:rsidRPr="000F386F">
        <w:rPr>
          <w:rFonts w:ascii="Times New Roman" w:hAnsi="Times New Roman" w:cs="Times New Roman"/>
          <w:sz w:val="24"/>
          <w:szCs w:val="24"/>
        </w:rPr>
        <w:t>.3.</w:t>
      </w:r>
      <w:r w:rsidR="00D33007" w:rsidRPr="000F386F">
        <w:rPr>
          <w:rFonts w:ascii="Times New Roman" w:hAnsi="Times New Roman" w:cs="Times New Roman"/>
          <w:sz w:val="24"/>
          <w:szCs w:val="24"/>
        </w:rPr>
        <w:t>5</w:t>
      </w:r>
      <w:r w:rsidR="00C43A05" w:rsidRPr="000F386F">
        <w:rPr>
          <w:rFonts w:ascii="Times New Roman" w:hAnsi="Times New Roman" w:cs="Times New Roman"/>
          <w:sz w:val="24"/>
          <w:szCs w:val="24"/>
        </w:rPr>
        <w:t>.   </w:t>
      </w:r>
      <w:r w:rsidR="00814AE5" w:rsidRPr="000F386F">
        <w:rPr>
          <w:rFonts w:ascii="Times New Roman" w:hAnsi="Times New Roman" w:cs="Times New Roman"/>
          <w:sz w:val="24"/>
          <w:szCs w:val="24"/>
        </w:rPr>
        <w:t xml:space="preserve">Назначить со своей стороны уполномоченного надлежащим образом сотрудника, отвечающего за принятие решений в рамках оказания услуг по настоящему договору и контроль </w:t>
      </w:r>
      <w:r w:rsidR="00035EF3" w:rsidRPr="000F386F">
        <w:rPr>
          <w:rFonts w:ascii="Times New Roman" w:hAnsi="Times New Roman" w:cs="Times New Roman"/>
          <w:sz w:val="24"/>
          <w:szCs w:val="24"/>
        </w:rPr>
        <w:t xml:space="preserve">за </w:t>
      </w:r>
      <w:r w:rsidR="00814AE5" w:rsidRPr="000F386F">
        <w:rPr>
          <w:rFonts w:ascii="Times New Roman" w:hAnsi="Times New Roman" w:cs="Times New Roman"/>
          <w:sz w:val="24"/>
          <w:szCs w:val="24"/>
        </w:rPr>
        <w:t>их исполнени</w:t>
      </w:r>
      <w:r w:rsidR="00035EF3" w:rsidRPr="000F386F">
        <w:rPr>
          <w:rFonts w:ascii="Times New Roman" w:hAnsi="Times New Roman" w:cs="Times New Roman"/>
          <w:sz w:val="24"/>
          <w:szCs w:val="24"/>
        </w:rPr>
        <w:t>ем</w:t>
      </w:r>
      <w:r w:rsidR="00814AE5" w:rsidRPr="000F386F">
        <w:rPr>
          <w:rFonts w:ascii="Times New Roman" w:hAnsi="Times New Roman" w:cs="Times New Roman"/>
          <w:sz w:val="24"/>
          <w:szCs w:val="24"/>
        </w:rPr>
        <w:t>.</w:t>
      </w:r>
    </w:p>
    <w:p w14:paraId="72DD144C" w14:textId="77777777" w:rsidR="00B60B47" w:rsidRPr="000F386F" w:rsidRDefault="00891DB0" w:rsidP="008D278E">
      <w:pPr>
        <w:pStyle w:val="a7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86F">
        <w:rPr>
          <w:rFonts w:ascii="Times New Roman" w:hAnsi="Times New Roman" w:cs="Times New Roman"/>
          <w:sz w:val="24"/>
          <w:szCs w:val="24"/>
        </w:rPr>
        <w:t>2</w:t>
      </w:r>
      <w:r w:rsidR="00C43A05" w:rsidRPr="000F386F">
        <w:rPr>
          <w:rFonts w:ascii="Times New Roman" w:hAnsi="Times New Roman" w:cs="Times New Roman"/>
          <w:sz w:val="24"/>
          <w:szCs w:val="24"/>
        </w:rPr>
        <w:t>.3.</w:t>
      </w:r>
      <w:r w:rsidR="00D33007" w:rsidRPr="000F386F">
        <w:rPr>
          <w:rFonts w:ascii="Times New Roman" w:hAnsi="Times New Roman" w:cs="Times New Roman"/>
          <w:sz w:val="24"/>
          <w:szCs w:val="24"/>
        </w:rPr>
        <w:t>6</w:t>
      </w:r>
      <w:r w:rsidR="00C43A05" w:rsidRPr="000F386F">
        <w:rPr>
          <w:rFonts w:ascii="Times New Roman" w:hAnsi="Times New Roman" w:cs="Times New Roman"/>
          <w:sz w:val="24"/>
          <w:szCs w:val="24"/>
        </w:rPr>
        <w:t>.   </w:t>
      </w:r>
      <w:r w:rsidR="00B60B47" w:rsidRPr="000F386F">
        <w:rPr>
          <w:rFonts w:ascii="Times New Roman" w:hAnsi="Times New Roman" w:cs="Times New Roman"/>
          <w:sz w:val="24"/>
          <w:szCs w:val="24"/>
        </w:rPr>
        <w:t>Обеспечить своевременную явку слушателя (ей)</w:t>
      </w:r>
      <w:r w:rsidR="00E068D3" w:rsidRPr="000F386F">
        <w:rPr>
          <w:rFonts w:ascii="Times New Roman" w:hAnsi="Times New Roman" w:cs="Times New Roman"/>
          <w:sz w:val="24"/>
          <w:szCs w:val="24"/>
        </w:rPr>
        <w:t xml:space="preserve"> в соответствии с поданной заявкой и номенклатурой (образованием, специальностью, занимаемой должностью)</w:t>
      </w:r>
      <w:r w:rsidR="00B60B47" w:rsidRPr="000F386F">
        <w:rPr>
          <w:rFonts w:ascii="Times New Roman" w:hAnsi="Times New Roman" w:cs="Times New Roman"/>
          <w:sz w:val="24"/>
          <w:szCs w:val="24"/>
        </w:rPr>
        <w:t>. Своевременно извещать Исполнителя о причинах отсутствия слушателя (ей).</w:t>
      </w:r>
    </w:p>
    <w:p w14:paraId="26608EF0" w14:textId="77777777" w:rsidR="00B60B47" w:rsidRPr="000F386F" w:rsidRDefault="00891DB0" w:rsidP="008D278E">
      <w:pPr>
        <w:pStyle w:val="a7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86F">
        <w:rPr>
          <w:rFonts w:ascii="Times New Roman" w:hAnsi="Times New Roman" w:cs="Times New Roman"/>
          <w:sz w:val="24"/>
          <w:szCs w:val="24"/>
        </w:rPr>
        <w:t>2</w:t>
      </w:r>
      <w:r w:rsidR="00C43A05" w:rsidRPr="000F386F">
        <w:rPr>
          <w:rFonts w:ascii="Times New Roman" w:hAnsi="Times New Roman" w:cs="Times New Roman"/>
          <w:sz w:val="24"/>
          <w:szCs w:val="24"/>
        </w:rPr>
        <w:t>.3.</w:t>
      </w:r>
      <w:r w:rsidR="00D33007" w:rsidRPr="000F386F">
        <w:rPr>
          <w:rFonts w:ascii="Times New Roman" w:hAnsi="Times New Roman" w:cs="Times New Roman"/>
          <w:sz w:val="24"/>
          <w:szCs w:val="24"/>
        </w:rPr>
        <w:t>7</w:t>
      </w:r>
      <w:r w:rsidR="00C43A05" w:rsidRPr="000F386F">
        <w:rPr>
          <w:rFonts w:ascii="Times New Roman" w:hAnsi="Times New Roman" w:cs="Times New Roman"/>
          <w:sz w:val="24"/>
          <w:szCs w:val="24"/>
        </w:rPr>
        <w:t>.   </w:t>
      </w:r>
      <w:r w:rsidR="00D33007" w:rsidRPr="000F386F">
        <w:rPr>
          <w:rFonts w:ascii="Times New Roman" w:hAnsi="Times New Roman" w:cs="Times New Roman"/>
          <w:sz w:val="24"/>
          <w:szCs w:val="24"/>
        </w:rPr>
        <w:t>Соблюдать правила</w:t>
      </w:r>
      <w:r w:rsidR="008E5CB7" w:rsidRPr="000F386F">
        <w:rPr>
          <w:rFonts w:ascii="Times New Roman" w:hAnsi="Times New Roman" w:cs="Times New Roman"/>
          <w:sz w:val="24"/>
          <w:szCs w:val="24"/>
        </w:rPr>
        <w:t xml:space="preserve"> внутреннего учебного распорядка и иные локальные нормативные акты Исполнителя.</w:t>
      </w:r>
    </w:p>
    <w:p w14:paraId="6158533E" w14:textId="77777777" w:rsidR="00E068D3" w:rsidRPr="000F386F" w:rsidRDefault="00891DB0" w:rsidP="008D278E">
      <w:pPr>
        <w:pStyle w:val="a7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86F">
        <w:rPr>
          <w:rFonts w:ascii="Times New Roman" w:hAnsi="Times New Roman" w:cs="Times New Roman"/>
          <w:sz w:val="24"/>
          <w:szCs w:val="24"/>
        </w:rPr>
        <w:t>2</w:t>
      </w:r>
      <w:r w:rsidR="00E068D3" w:rsidRPr="000F386F">
        <w:rPr>
          <w:rFonts w:ascii="Times New Roman" w:hAnsi="Times New Roman" w:cs="Times New Roman"/>
          <w:sz w:val="24"/>
          <w:szCs w:val="24"/>
        </w:rPr>
        <w:t>.3.</w:t>
      </w:r>
      <w:r w:rsidR="00D33007" w:rsidRPr="000F386F">
        <w:rPr>
          <w:rFonts w:ascii="Times New Roman" w:hAnsi="Times New Roman" w:cs="Times New Roman"/>
          <w:sz w:val="24"/>
          <w:szCs w:val="24"/>
        </w:rPr>
        <w:t>8</w:t>
      </w:r>
      <w:r w:rsidR="00E068D3" w:rsidRPr="000F386F">
        <w:rPr>
          <w:rFonts w:ascii="Times New Roman" w:hAnsi="Times New Roman" w:cs="Times New Roman"/>
          <w:sz w:val="24"/>
          <w:szCs w:val="24"/>
        </w:rPr>
        <w:t xml:space="preserve">.   В случае невозможности исполнения настоящего договора, возникшей по вине Заказчика, Заказчик </w:t>
      </w:r>
      <w:r w:rsidR="007B6EE3" w:rsidRPr="000F386F">
        <w:rPr>
          <w:rFonts w:ascii="Times New Roman" w:hAnsi="Times New Roman" w:cs="Times New Roman"/>
          <w:sz w:val="24"/>
          <w:szCs w:val="24"/>
        </w:rPr>
        <w:t>оплачивает услуги Исполнителя в полном объеме</w:t>
      </w:r>
      <w:r w:rsidR="00E068D3" w:rsidRPr="000F386F">
        <w:rPr>
          <w:rFonts w:ascii="Times New Roman" w:hAnsi="Times New Roman" w:cs="Times New Roman"/>
          <w:sz w:val="24"/>
          <w:szCs w:val="24"/>
        </w:rPr>
        <w:t>.</w:t>
      </w:r>
    </w:p>
    <w:p w14:paraId="617622FF" w14:textId="77777777" w:rsidR="008965AC" w:rsidRPr="000F386F" w:rsidRDefault="00891DB0" w:rsidP="008D278E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F386F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070FCB" w:rsidRPr="000F386F">
        <w:rPr>
          <w:rFonts w:ascii="Times New Roman" w:hAnsi="Times New Roman" w:cs="Times New Roman"/>
          <w:sz w:val="24"/>
          <w:szCs w:val="24"/>
        </w:rPr>
        <w:t>.4.   </w:t>
      </w:r>
      <w:r w:rsidR="008965AC" w:rsidRPr="000F386F">
        <w:rPr>
          <w:rFonts w:ascii="Times New Roman" w:hAnsi="Times New Roman" w:cs="Times New Roman"/>
          <w:sz w:val="24"/>
          <w:szCs w:val="24"/>
        </w:rPr>
        <w:t>Заказчик вправе:</w:t>
      </w:r>
    </w:p>
    <w:p w14:paraId="0C297B30" w14:textId="0668CF1F" w:rsidR="008965AC" w:rsidRDefault="00891DB0" w:rsidP="008D278E">
      <w:pPr>
        <w:pStyle w:val="a7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86F">
        <w:rPr>
          <w:rFonts w:ascii="Times New Roman" w:hAnsi="Times New Roman" w:cs="Times New Roman"/>
          <w:sz w:val="24"/>
          <w:szCs w:val="24"/>
        </w:rPr>
        <w:t>2</w:t>
      </w:r>
      <w:r w:rsidR="00070FCB" w:rsidRPr="000F386F">
        <w:rPr>
          <w:rFonts w:ascii="Times New Roman" w:hAnsi="Times New Roman" w:cs="Times New Roman"/>
          <w:sz w:val="24"/>
          <w:szCs w:val="24"/>
        </w:rPr>
        <w:t>.4.1.   </w:t>
      </w:r>
      <w:r w:rsidR="008965AC" w:rsidRPr="000F386F">
        <w:rPr>
          <w:rFonts w:ascii="Times New Roman" w:hAnsi="Times New Roman" w:cs="Times New Roman"/>
          <w:sz w:val="24"/>
          <w:szCs w:val="24"/>
        </w:rPr>
        <w:t>В любое время проверять ход и качество оказываемых Исполнителем услуг, не вмешиваясь в его оперативно-хозяйственную деятельность.</w:t>
      </w:r>
    </w:p>
    <w:p w14:paraId="7DDE7ACD" w14:textId="77777777" w:rsidR="004544D4" w:rsidRPr="00D02CB2" w:rsidRDefault="004544D4" w:rsidP="008D278E">
      <w:pPr>
        <w:pStyle w:val="a7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97EA006" w14:textId="77777777" w:rsidR="006130E1" w:rsidRPr="008D278E" w:rsidRDefault="006130E1" w:rsidP="008D278E">
      <w:pPr>
        <w:pStyle w:val="1"/>
        <w:keepNext w:val="0"/>
        <w:keepLines w:val="0"/>
        <w:widowControl w:val="0"/>
        <w:numPr>
          <w:ilvl w:val="0"/>
          <w:numId w:val="0"/>
        </w:numPr>
        <w:tabs>
          <w:tab w:val="left" w:pos="284"/>
        </w:tabs>
        <w:spacing w:before="0" w:after="0"/>
      </w:pPr>
      <w:r w:rsidRPr="008D278E">
        <w:t>3.   Цена услуг и порядок оплаты</w:t>
      </w:r>
    </w:p>
    <w:p w14:paraId="19CDCFF3" w14:textId="77777777" w:rsidR="006130E1" w:rsidRPr="008D278E" w:rsidRDefault="006130E1" w:rsidP="008D278E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D278E">
        <w:rPr>
          <w:rFonts w:ascii="Times New Roman" w:hAnsi="Times New Roman" w:cs="Times New Roman"/>
          <w:sz w:val="24"/>
          <w:szCs w:val="24"/>
        </w:rPr>
        <w:t xml:space="preserve">3.1.   Цена услуг определяется на основе действующего Прейскуранта на услуги </w:t>
      </w:r>
      <w:r w:rsidRPr="008D278E">
        <w:rPr>
          <w:rFonts w:ascii="Times New Roman" w:hAnsi="Times New Roman" w:cs="Times New Roman"/>
          <w:sz w:val="24"/>
          <w:szCs w:val="24"/>
        </w:rPr>
        <w:br/>
        <w:t>ЧОУ ДПО «Корпоративный университет «Норильский никель». Стоимость образовательных услуг, указанных в лицензии, НДС не облагается в соответствии с п.п. 14 п. 2 ст. 149 НК РФ. Стоимость консультационных и прочих услуг облагается НДС в соответствии с действующим законодательством РФ.</w:t>
      </w:r>
    </w:p>
    <w:p w14:paraId="07AF5D45" w14:textId="77777777" w:rsidR="006130E1" w:rsidRPr="008D278E" w:rsidRDefault="006130E1" w:rsidP="008D278E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D278E">
        <w:rPr>
          <w:rFonts w:ascii="Times New Roman" w:hAnsi="Times New Roman" w:cs="Times New Roman"/>
          <w:sz w:val="24"/>
          <w:szCs w:val="24"/>
        </w:rPr>
        <w:t>3.2.   Цена услуг по договору включает в себя все расходы Исполнителя, связанные с оказанием услуг по договору, а также все налоги и сборы, уплата которых является обязанностью Исполнителя.</w:t>
      </w:r>
    </w:p>
    <w:p w14:paraId="6D99D82F" w14:textId="77777777" w:rsidR="006130E1" w:rsidRPr="008D278E" w:rsidRDefault="006130E1" w:rsidP="008D278E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D278E">
        <w:rPr>
          <w:rFonts w:ascii="Times New Roman" w:hAnsi="Times New Roman" w:cs="Times New Roman"/>
          <w:sz w:val="24"/>
          <w:szCs w:val="24"/>
        </w:rPr>
        <w:t xml:space="preserve">3.3.   Действующий Прейскурант на услуги ЧОУ ДПО «Корпоративный университет «Норильский никель» размещается на сайте Исполнителя </w:t>
      </w:r>
      <w:hyperlink r:id="rId8" w:history="1">
        <w:r w:rsidRPr="008D278E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8D278E">
          <w:rPr>
            <w:rStyle w:val="af3"/>
            <w:rFonts w:ascii="Times New Roman" w:hAnsi="Times New Roman" w:cs="Times New Roman"/>
            <w:sz w:val="24"/>
            <w:szCs w:val="24"/>
          </w:rPr>
          <w:t>.</w:t>
        </w:r>
        <w:r w:rsidRPr="008D278E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university</w:t>
        </w:r>
        <w:r w:rsidRPr="008D278E">
          <w:rPr>
            <w:rStyle w:val="af3"/>
            <w:rFonts w:ascii="Times New Roman" w:hAnsi="Times New Roman" w:cs="Times New Roman"/>
            <w:sz w:val="24"/>
            <w:szCs w:val="24"/>
          </w:rPr>
          <w:t>.</w:t>
        </w:r>
        <w:r w:rsidRPr="008D278E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nornik</w:t>
        </w:r>
        <w:r w:rsidRPr="008D278E">
          <w:rPr>
            <w:rStyle w:val="af3"/>
            <w:rFonts w:ascii="Times New Roman" w:hAnsi="Times New Roman" w:cs="Times New Roman"/>
            <w:sz w:val="24"/>
            <w:szCs w:val="24"/>
          </w:rPr>
          <w:t>.</w:t>
        </w:r>
        <w:r w:rsidRPr="008D278E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8D278E">
        <w:rPr>
          <w:rFonts w:ascii="Times New Roman" w:hAnsi="Times New Roman" w:cs="Times New Roman"/>
          <w:sz w:val="24"/>
          <w:szCs w:val="24"/>
        </w:rPr>
        <w:t>.</w:t>
      </w:r>
    </w:p>
    <w:p w14:paraId="42078526" w14:textId="0970357C" w:rsidR="006130E1" w:rsidRPr="008D278E" w:rsidRDefault="006130E1" w:rsidP="008D278E">
      <w:pPr>
        <w:widowControl w:val="0"/>
        <w:tabs>
          <w:tab w:val="left" w:pos="1276"/>
          <w:tab w:val="left" w:pos="1470"/>
          <w:tab w:val="left" w:pos="93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D278E">
        <w:rPr>
          <w:rFonts w:ascii="Times New Roman" w:hAnsi="Times New Roman" w:cs="Times New Roman"/>
          <w:sz w:val="24"/>
          <w:szCs w:val="24"/>
        </w:rPr>
        <w:t xml:space="preserve">3.4. В соответствии с согласованной квартальной заявкой Заказчик производит предоплату в размере 100% стоимости услуг по обучению путем безналичного перечисления денежных средств на расчетный счет Исполнителя, указанный в </w:t>
      </w:r>
      <w:r w:rsidR="00896212" w:rsidRPr="008D278E">
        <w:rPr>
          <w:rFonts w:ascii="Times New Roman" w:hAnsi="Times New Roman" w:cs="Times New Roman"/>
          <w:sz w:val="24"/>
          <w:szCs w:val="24"/>
        </w:rPr>
        <w:t xml:space="preserve">разделе </w:t>
      </w:r>
      <w:r w:rsidRPr="008D278E">
        <w:rPr>
          <w:rFonts w:ascii="Times New Roman" w:hAnsi="Times New Roman" w:cs="Times New Roman"/>
          <w:sz w:val="24"/>
          <w:szCs w:val="24"/>
        </w:rPr>
        <w:t>договор</w:t>
      </w:r>
      <w:r w:rsidR="00896212" w:rsidRPr="008D278E">
        <w:rPr>
          <w:rFonts w:ascii="Times New Roman" w:hAnsi="Times New Roman" w:cs="Times New Roman"/>
          <w:sz w:val="24"/>
          <w:szCs w:val="24"/>
        </w:rPr>
        <w:t xml:space="preserve">а о реквизитах Сторон, </w:t>
      </w:r>
      <w:r w:rsidRPr="008D278E">
        <w:rPr>
          <w:rFonts w:ascii="Times New Roman" w:hAnsi="Times New Roman" w:cs="Times New Roman"/>
          <w:sz w:val="24"/>
          <w:szCs w:val="24"/>
        </w:rPr>
        <w:t xml:space="preserve"> в течение 7 (семи) банковских дней с момента получения счета, выставленного Исполнителем Заказчику. Датой исполнения обязанности Заказчика по оплате цены услуг Исполнителя является дата зачисления денежных средств на расчетный счет Исполнителя. Счет-фактура выставляется Исполнителем Заказчику в течение 5 (пяти) календарных дней с даты подписания Сторонами акта сдачи-приемки оказанных услуг.</w:t>
      </w:r>
    </w:p>
    <w:p w14:paraId="358BE93C" w14:textId="77777777" w:rsidR="006130E1" w:rsidRPr="008D278E" w:rsidRDefault="006130E1" w:rsidP="008D278E">
      <w:pPr>
        <w:widowControl w:val="0"/>
        <w:spacing w:after="0"/>
        <w:ind w:firstLine="567"/>
        <w:jc w:val="both"/>
        <w:rPr>
          <w:rFonts w:ascii="Times New Roman" w:hAnsi="Times New Roman" w:cs="Times New Roman"/>
          <w:color w:val="0D0D0D"/>
          <w:sz w:val="24"/>
          <w:szCs w:val="24"/>
        </w:rPr>
      </w:pPr>
      <w:r w:rsidRPr="008D278E">
        <w:rPr>
          <w:rFonts w:ascii="Times New Roman" w:hAnsi="Times New Roman" w:cs="Times New Roman"/>
          <w:sz w:val="24"/>
          <w:szCs w:val="24"/>
        </w:rPr>
        <w:t>3.5.   </w:t>
      </w:r>
      <w:r w:rsidRPr="008D278E">
        <w:rPr>
          <w:rFonts w:ascii="Times New Roman" w:hAnsi="Times New Roman" w:cs="Times New Roman"/>
          <w:color w:val="0D0D0D"/>
          <w:sz w:val="24"/>
          <w:szCs w:val="24"/>
        </w:rPr>
        <w:t>Перерасчет стоимости услуг по договору не производится и оплаченные Заказчиком денежные средства Исполнителем не возвращаются в случаях если:</w:t>
      </w:r>
    </w:p>
    <w:p w14:paraId="537F61E3" w14:textId="77777777" w:rsidR="006130E1" w:rsidRPr="008D278E" w:rsidRDefault="006130E1" w:rsidP="008D278E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D278E">
        <w:rPr>
          <w:rFonts w:ascii="Times New Roman" w:hAnsi="Times New Roman" w:cs="Times New Roman"/>
          <w:sz w:val="24"/>
          <w:szCs w:val="24"/>
        </w:rPr>
        <w:t xml:space="preserve">– Заказчик </w:t>
      </w:r>
      <w:r w:rsidRPr="008D278E">
        <w:rPr>
          <w:rFonts w:ascii="Times New Roman" w:hAnsi="Times New Roman" w:cs="Times New Roman"/>
          <w:color w:val="0D0D0D"/>
          <w:sz w:val="24"/>
          <w:szCs w:val="24"/>
        </w:rPr>
        <w:t xml:space="preserve">менее чем за 3 (три) рабочих дня до даты начала обучения (оказания услуг) </w:t>
      </w:r>
      <w:r w:rsidRPr="008D278E">
        <w:rPr>
          <w:rFonts w:ascii="Times New Roman" w:hAnsi="Times New Roman" w:cs="Times New Roman"/>
          <w:sz w:val="24"/>
          <w:szCs w:val="24"/>
        </w:rPr>
        <w:t>отказался от участия в обучении, указанном в заявке, поданной им в соответствии с п. 2.3.3 настоящего договора;</w:t>
      </w:r>
    </w:p>
    <w:p w14:paraId="58DB190E" w14:textId="77777777" w:rsidR="006130E1" w:rsidRPr="008D278E" w:rsidRDefault="006130E1" w:rsidP="008D278E">
      <w:pPr>
        <w:widowControl w:val="0"/>
        <w:spacing w:after="0"/>
        <w:ind w:firstLine="567"/>
        <w:contextualSpacing/>
        <w:jc w:val="both"/>
        <w:rPr>
          <w:rFonts w:ascii="Times New Roman" w:hAnsi="Times New Roman" w:cs="Times New Roman"/>
          <w:color w:val="0D0D0D"/>
          <w:sz w:val="24"/>
          <w:szCs w:val="24"/>
        </w:rPr>
      </w:pPr>
      <w:r w:rsidRPr="008D278E">
        <w:rPr>
          <w:rFonts w:ascii="Times New Roman" w:hAnsi="Times New Roman" w:cs="Times New Roman"/>
          <w:sz w:val="24"/>
          <w:szCs w:val="24"/>
        </w:rPr>
        <w:t xml:space="preserve">– </w:t>
      </w:r>
      <w:r w:rsidRPr="008D278E">
        <w:rPr>
          <w:rFonts w:ascii="Times New Roman" w:hAnsi="Times New Roman" w:cs="Times New Roman"/>
          <w:color w:val="0D0D0D"/>
          <w:sz w:val="24"/>
          <w:szCs w:val="24"/>
        </w:rPr>
        <w:t xml:space="preserve">слушатель не приступил к обучению по любым основаниям, включая </w:t>
      </w:r>
      <w:r w:rsidRPr="008D278E">
        <w:rPr>
          <w:rFonts w:ascii="Times New Roman" w:hAnsi="Times New Roman" w:cs="Times New Roman"/>
          <w:sz w:val="24"/>
          <w:szCs w:val="24"/>
        </w:rPr>
        <w:t xml:space="preserve">командировки, отпуска, производственную необходимость и т.п., за исключением периодов временной нетрудоспособности, подтвержденных </w:t>
      </w:r>
      <w:r w:rsidRPr="008D278E">
        <w:rPr>
          <w:rFonts w:ascii="Times New Roman" w:eastAsia="Times New Roman" w:hAnsi="Times New Roman" w:cs="Times New Roman"/>
          <w:sz w:val="24"/>
          <w:szCs w:val="24"/>
          <w:lang w:bidi="ru-RU"/>
        </w:rPr>
        <w:t>копиями листков нетрудоспособности, представленных Заказчиком не позднее даты окончания обучения</w:t>
      </w:r>
      <w:r w:rsidRPr="008D278E">
        <w:rPr>
          <w:rFonts w:ascii="Times New Roman" w:hAnsi="Times New Roman" w:cs="Times New Roman"/>
          <w:color w:val="0D0D0D"/>
          <w:sz w:val="24"/>
          <w:szCs w:val="24"/>
        </w:rPr>
        <w:t xml:space="preserve">; </w:t>
      </w:r>
    </w:p>
    <w:p w14:paraId="685D14E3" w14:textId="77777777" w:rsidR="006130E1" w:rsidRPr="008D278E" w:rsidRDefault="006130E1" w:rsidP="008D278E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D278E">
        <w:rPr>
          <w:rFonts w:ascii="Times New Roman" w:hAnsi="Times New Roman" w:cs="Times New Roman"/>
          <w:sz w:val="24"/>
          <w:szCs w:val="24"/>
        </w:rPr>
        <w:t>– слушатель, приступивший к обучению, отчислен в связи с невыполнением им учебного плана, нарушением дисциплины, недобросовестным отношением к учебе или по иным основаниям (</w:t>
      </w:r>
      <w:r w:rsidRPr="008D278E">
        <w:rPr>
          <w:rFonts w:ascii="Times New Roman" w:hAnsi="Times New Roman" w:cs="Times New Roman"/>
          <w:color w:val="0D0D0D"/>
          <w:sz w:val="24"/>
          <w:szCs w:val="24"/>
        </w:rPr>
        <w:t xml:space="preserve">включая </w:t>
      </w:r>
      <w:r w:rsidRPr="008D278E">
        <w:rPr>
          <w:rFonts w:ascii="Times New Roman" w:hAnsi="Times New Roman" w:cs="Times New Roman"/>
          <w:sz w:val="24"/>
          <w:szCs w:val="24"/>
        </w:rPr>
        <w:t>командировки, отпуска, производственную необходимость и т.п.);</w:t>
      </w:r>
    </w:p>
    <w:p w14:paraId="55F72A65" w14:textId="7CBFF71D" w:rsidR="006130E1" w:rsidRDefault="006130E1" w:rsidP="008D278E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D278E">
        <w:rPr>
          <w:rFonts w:ascii="Times New Roman" w:hAnsi="Times New Roman" w:cs="Times New Roman"/>
          <w:sz w:val="24"/>
          <w:szCs w:val="24"/>
        </w:rPr>
        <w:t>– слушатель не прошел итоговую аттестацию.</w:t>
      </w:r>
    </w:p>
    <w:p w14:paraId="6B781AC7" w14:textId="77777777" w:rsidR="004544D4" w:rsidRPr="008D278E" w:rsidRDefault="004544D4" w:rsidP="008D278E">
      <w:pPr>
        <w:widowControl w:val="0"/>
        <w:spacing w:after="0"/>
        <w:ind w:firstLine="567"/>
        <w:jc w:val="both"/>
        <w:rPr>
          <w:rFonts w:ascii="Times New Roman" w:hAnsi="Times New Roman" w:cs="Times New Roman"/>
          <w:color w:val="0D0D0D"/>
          <w:sz w:val="24"/>
          <w:szCs w:val="24"/>
        </w:rPr>
      </w:pPr>
    </w:p>
    <w:p w14:paraId="06224E0B" w14:textId="77777777" w:rsidR="006130E1" w:rsidRPr="008D278E" w:rsidRDefault="006130E1" w:rsidP="008D278E">
      <w:pPr>
        <w:pStyle w:val="1"/>
        <w:keepNext w:val="0"/>
        <w:keepLines w:val="0"/>
        <w:widowControl w:val="0"/>
        <w:numPr>
          <w:ilvl w:val="0"/>
          <w:numId w:val="0"/>
        </w:numPr>
        <w:tabs>
          <w:tab w:val="left" w:pos="284"/>
        </w:tabs>
        <w:spacing w:before="0" w:after="0"/>
      </w:pPr>
      <w:r w:rsidRPr="008D278E">
        <w:t>4.   Порядок сдачи-приемки</w:t>
      </w:r>
    </w:p>
    <w:p w14:paraId="0106897C" w14:textId="30C09B0F" w:rsidR="00A95A02" w:rsidRDefault="006130E1" w:rsidP="008D278E">
      <w:pPr>
        <w:pStyle w:val="ae"/>
        <w:widowControl w:val="0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 w:line="276" w:lineRule="auto"/>
        <w:ind w:firstLine="567"/>
        <w:jc w:val="both"/>
        <w:rPr>
          <w:rFonts w:eastAsia="Calibri"/>
          <w:lang w:eastAsia="en-US"/>
        </w:rPr>
      </w:pPr>
      <w:bookmarkStart w:id="3" w:name="_Ref497297679"/>
      <w:r w:rsidRPr="00F856FF">
        <w:rPr>
          <w:rFonts w:eastAsia="Calibri"/>
          <w:lang w:eastAsia="en-US"/>
        </w:rPr>
        <w:t>4.1. Приемка оказанных Исполнителем услуг оформляется путем подписания Сторонами Акта</w:t>
      </w:r>
      <w:bookmarkEnd w:id="3"/>
      <w:r w:rsidRPr="00F856FF">
        <w:rPr>
          <w:rFonts w:eastAsia="Calibri"/>
          <w:lang w:eastAsia="en-US"/>
        </w:rPr>
        <w:t xml:space="preserve"> сдачи-прие</w:t>
      </w:r>
      <w:bookmarkStart w:id="4" w:name="_Ref497297715"/>
      <w:bookmarkStart w:id="5" w:name="_Ref497999009"/>
      <w:r w:rsidRPr="00F856FF">
        <w:rPr>
          <w:rFonts w:eastAsia="Calibri"/>
          <w:lang w:eastAsia="en-US"/>
        </w:rPr>
        <w:t xml:space="preserve">мки работ (услуг) </w:t>
      </w:r>
      <w:r w:rsidR="00DF6965">
        <w:rPr>
          <w:rFonts w:eastAsia="Calibri"/>
          <w:lang w:eastAsia="en-US"/>
        </w:rPr>
        <w:t xml:space="preserve">по форме НН.ДК-4.1 </w:t>
      </w:r>
      <w:r w:rsidRPr="00F856FF">
        <w:rPr>
          <w:rFonts w:eastAsia="Calibri"/>
          <w:lang w:eastAsia="en-US"/>
        </w:rPr>
        <w:t>(далее – Акт)</w:t>
      </w:r>
      <w:r w:rsidR="00DF6965">
        <w:rPr>
          <w:rFonts w:eastAsia="Calibri"/>
          <w:lang w:eastAsia="en-US"/>
        </w:rPr>
        <w:t>.</w:t>
      </w:r>
      <w:r w:rsidRPr="00F856FF">
        <w:rPr>
          <w:rFonts w:eastAsia="Calibri"/>
          <w:lang w:eastAsia="en-US"/>
        </w:rPr>
        <w:t xml:space="preserve"> </w:t>
      </w:r>
    </w:p>
    <w:p w14:paraId="6949AD05" w14:textId="3FC1EF5B" w:rsidR="006130E1" w:rsidRPr="008D278E" w:rsidRDefault="006130E1" w:rsidP="008D278E">
      <w:pPr>
        <w:pStyle w:val="ae"/>
        <w:widowControl w:val="0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 w:line="276" w:lineRule="auto"/>
        <w:ind w:firstLine="567"/>
        <w:jc w:val="both"/>
        <w:rPr>
          <w:rFonts w:eastAsia="Calibri"/>
          <w:lang w:eastAsia="en-US"/>
        </w:rPr>
      </w:pPr>
      <w:r w:rsidRPr="008D278E">
        <w:rPr>
          <w:rFonts w:eastAsia="Calibri"/>
          <w:lang w:eastAsia="en-US"/>
        </w:rPr>
        <w:t xml:space="preserve">4.2. Исполнитель направляет Заказчику подписанный со своей стороны Акт в двух экземплярах и копии документов, подтверждающие оказание услуг Исполнителем, счет-фактуру (при наличии) </w:t>
      </w:r>
      <w:r w:rsidRPr="000F386F">
        <w:rPr>
          <w:lang w:bidi="ru-RU"/>
        </w:rPr>
        <w:t xml:space="preserve">по номеру факса или адресу электронной почты Заказчика, указанным в разделе </w:t>
      </w:r>
      <w:r w:rsidRPr="00D02CB2">
        <w:rPr>
          <w:lang w:bidi="ru-RU"/>
        </w:rPr>
        <w:t>договора</w:t>
      </w:r>
      <w:r w:rsidRPr="008D278E">
        <w:rPr>
          <w:rFonts w:eastAsia="Calibri"/>
          <w:lang w:eastAsia="en-US"/>
        </w:rPr>
        <w:t xml:space="preserve"> </w:t>
      </w:r>
      <w:r w:rsidR="005D7589" w:rsidRPr="008D278E">
        <w:rPr>
          <w:rFonts w:eastAsia="Calibri"/>
          <w:lang w:eastAsia="en-US"/>
        </w:rPr>
        <w:t xml:space="preserve">о реквизитах Сторон, </w:t>
      </w:r>
      <w:r w:rsidRPr="008D278E">
        <w:rPr>
          <w:rFonts w:eastAsia="Calibri"/>
          <w:lang w:eastAsia="en-US"/>
        </w:rPr>
        <w:t xml:space="preserve">в течение </w:t>
      </w:r>
      <w:r w:rsidR="005D7589" w:rsidRPr="008D278E">
        <w:rPr>
          <w:rFonts w:eastAsia="Calibri"/>
          <w:lang w:eastAsia="en-US"/>
        </w:rPr>
        <w:t>2</w:t>
      </w:r>
      <w:r w:rsidRPr="008D278E">
        <w:rPr>
          <w:rFonts w:eastAsia="Calibri"/>
          <w:lang w:eastAsia="en-US"/>
        </w:rPr>
        <w:t xml:space="preserve"> (</w:t>
      </w:r>
      <w:r w:rsidR="005D7589" w:rsidRPr="008D278E">
        <w:rPr>
          <w:rFonts w:eastAsia="Calibri"/>
          <w:lang w:eastAsia="en-US"/>
        </w:rPr>
        <w:t>двух</w:t>
      </w:r>
      <w:r w:rsidRPr="008D278E">
        <w:rPr>
          <w:rFonts w:eastAsia="Calibri"/>
          <w:lang w:eastAsia="en-US"/>
        </w:rPr>
        <w:t>) рабоч</w:t>
      </w:r>
      <w:r w:rsidR="005D7589" w:rsidRPr="008D278E">
        <w:rPr>
          <w:rFonts w:eastAsia="Calibri"/>
          <w:lang w:eastAsia="en-US"/>
        </w:rPr>
        <w:t xml:space="preserve">их </w:t>
      </w:r>
      <w:r w:rsidRPr="008D278E">
        <w:rPr>
          <w:rFonts w:eastAsia="Calibri"/>
          <w:lang w:eastAsia="en-US"/>
        </w:rPr>
        <w:t>дн</w:t>
      </w:r>
      <w:r w:rsidR="005D7589" w:rsidRPr="008D278E">
        <w:rPr>
          <w:rFonts w:eastAsia="Calibri"/>
          <w:lang w:eastAsia="en-US"/>
        </w:rPr>
        <w:t>ей</w:t>
      </w:r>
      <w:r w:rsidRPr="008D278E">
        <w:rPr>
          <w:rFonts w:eastAsia="Calibri"/>
          <w:lang w:eastAsia="en-US"/>
        </w:rPr>
        <w:t xml:space="preserve"> с момента окончания оказания услуг, но не позднее последнего числа месяца</w:t>
      </w:r>
      <w:r w:rsidRPr="008D278E">
        <w:rPr>
          <w:rFonts w:eastAsia="Calibri"/>
          <w:i/>
          <w:lang w:eastAsia="en-US"/>
        </w:rPr>
        <w:t xml:space="preserve"> </w:t>
      </w:r>
      <w:r w:rsidRPr="008D278E">
        <w:rPr>
          <w:rFonts w:eastAsia="Calibri"/>
          <w:lang w:eastAsia="en-US"/>
        </w:rPr>
        <w:t>оказания услуг.</w:t>
      </w:r>
      <w:bookmarkEnd w:id="5"/>
    </w:p>
    <w:p w14:paraId="4A7F8E3B" w14:textId="77777777" w:rsidR="006130E1" w:rsidRPr="008D278E" w:rsidRDefault="006130E1" w:rsidP="008D278E">
      <w:pPr>
        <w:pStyle w:val="ae"/>
        <w:widowControl w:val="0"/>
        <w:tabs>
          <w:tab w:val="left" w:pos="709"/>
          <w:tab w:val="left" w:pos="1134"/>
          <w:tab w:val="left" w:pos="1470"/>
        </w:tabs>
        <w:autoSpaceDE w:val="0"/>
        <w:autoSpaceDN w:val="0"/>
        <w:adjustRightInd w:val="0"/>
        <w:spacing w:before="0" w:beforeAutospacing="0" w:after="0" w:afterAutospacing="0" w:line="276" w:lineRule="auto"/>
        <w:ind w:firstLine="709"/>
        <w:jc w:val="both"/>
        <w:rPr>
          <w:rFonts w:eastAsia="Calibri"/>
          <w:lang w:eastAsia="en-US"/>
        </w:rPr>
      </w:pPr>
      <w:r w:rsidRPr="008D278E">
        <w:rPr>
          <w:rFonts w:eastAsia="Calibri"/>
          <w:lang w:eastAsia="en-US"/>
        </w:rPr>
        <w:t xml:space="preserve">Исполнитель обязан представить Заказчику оригинал счета-фактуры (при наличии) </w:t>
      </w:r>
      <w:r w:rsidRPr="008D278E">
        <w:rPr>
          <w:rFonts w:eastAsia="Calibri"/>
          <w:lang w:eastAsia="en-US"/>
        </w:rPr>
        <w:lastRenderedPageBreak/>
        <w:t>на бумажном носителе в течение срока, установленного п. 3 ст. 168 Налогового кодекса Российской Федерации.</w:t>
      </w:r>
      <w:bookmarkStart w:id="6" w:name="_Ref497997190"/>
      <w:bookmarkEnd w:id="4"/>
      <w:r w:rsidRPr="008D278E">
        <w:rPr>
          <w:rFonts w:eastAsia="Calibri"/>
          <w:lang w:eastAsia="en-US"/>
        </w:rPr>
        <w:t xml:space="preserve"> </w:t>
      </w:r>
    </w:p>
    <w:p w14:paraId="1A80391D" w14:textId="35BF094D" w:rsidR="006130E1" w:rsidRPr="008D278E" w:rsidRDefault="006130E1" w:rsidP="008D278E">
      <w:pPr>
        <w:pStyle w:val="ae"/>
        <w:widowControl w:val="0"/>
        <w:tabs>
          <w:tab w:val="left" w:pos="709"/>
          <w:tab w:val="left" w:pos="1134"/>
          <w:tab w:val="left" w:pos="1470"/>
        </w:tabs>
        <w:autoSpaceDE w:val="0"/>
        <w:autoSpaceDN w:val="0"/>
        <w:adjustRightInd w:val="0"/>
        <w:spacing w:before="0" w:beforeAutospacing="0" w:after="0" w:afterAutospacing="0" w:line="276" w:lineRule="auto"/>
        <w:ind w:firstLine="709"/>
        <w:jc w:val="both"/>
        <w:rPr>
          <w:rFonts w:eastAsia="Calibri"/>
          <w:lang w:eastAsia="en-US"/>
        </w:rPr>
      </w:pPr>
      <w:r w:rsidRPr="008D278E">
        <w:rPr>
          <w:rFonts w:eastAsia="Calibri"/>
          <w:lang w:eastAsia="en-US"/>
        </w:rPr>
        <w:t xml:space="preserve">4.3. Заказчик осуществляет приемку оказанных услуг, подписывает и направляет Исполнителю Акт </w:t>
      </w:r>
      <w:r w:rsidRPr="000F386F">
        <w:rPr>
          <w:iCs/>
          <w:lang w:bidi="ru-RU"/>
        </w:rPr>
        <w:t xml:space="preserve">по номеру факса или адресу электронной почты Исполнителя, указанным в разделе </w:t>
      </w:r>
      <w:r w:rsidRPr="00D02CB2">
        <w:rPr>
          <w:iCs/>
          <w:lang w:bidi="ru-RU"/>
        </w:rPr>
        <w:t>договора</w:t>
      </w:r>
      <w:r w:rsidRPr="008D278E">
        <w:rPr>
          <w:rFonts w:eastAsia="Calibri"/>
          <w:lang w:eastAsia="en-US"/>
        </w:rPr>
        <w:t xml:space="preserve"> </w:t>
      </w:r>
      <w:r w:rsidR="005D7589" w:rsidRPr="008D278E">
        <w:rPr>
          <w:rFonts w:eastAsia="Calibri"/>
          <w:lang w:eastAsia="en-US"/>
        </w:rPr>
        <w:t xml:space="preserve">о реквизитах Сторон, </w:t>
      </w:r>
      <w:r w:rsidRPr="008D278E">
        <w:rPr>
          <w:rFonts w:eastAsia="Calibri"/>
          <w:lang w:eastAsia="en-US"/>
        </w:rPr>
        <w:t xml:space="preserve">в течение </w:t>
      </w:r>
      <w:r w:rsidR="00914BD9">
        <w:rPr>
          <w:rFonts w:eastAsia="Calibri"/>
          <w:lang w:eastAsia="en-US"/>
        </w:rPr>
        <w:t>2</w:t>
      </w:r>
      <w:r w:rsidR="005D7589" w:rsidRPr="008D278E">
        <w:rPr>
          <w:rFonts w:eastAsia="Calibri"/>
          <w:lang w:eastAsia="en-US"/>
        </w:rPr>
        <w:t xml:space="preserve"> </w:t>
      </w:r>
      <w:r w:rsidRPr="008D278E">
        <w:rPr>
          <w:rFonts w:eastAsia="Calibri"/>
          <w:lang w:eastAsia="en-US"/>
        </w:rPr>
        <w:t>(</w:t>
      </w:r>
      <w:r w:rsidR="005D7589" w:rsidRPr="008D278E">
        <w:rPr>
          <w:rFonts w:eastAsia="Calibri"/>
          <w:lang w:eastAsia="en-US"/>
        </w:rPr>
        <w:t>двух</w:t>
      </w:r>
      <w:r w:rsidRPr="008D278E">
        <w:rPr>
          <w:rFonts w:eastAsia="Calibri"/>
          <w:lang w:eastAsia="en-US"/>
        </w:rPr>
        <w:t>) рабоч</w:t>
      </w:r>
      <w:r w:rsidR="005D7589" w:rsidRPr="008D278E">
        <w:rPr>
          <w:rFonts w:eastAsia="Calibri"/>
          <w:lang w:eastAsia="en-US"/>
        </w:rPr>
        <w:t xml:space="preserve">их </w:t>
      </w:r>
      <w:r w:rsidRPr="008D278E">
        <w:rPr>
          <w:rFonts w:eastAsia="Calibri"/>
          <w:lang w:eastAsia="en-US"/>
        </w:rPr>
        <w:t>дн</w:t>
      </w:r>
      <w:r w:rsidR="005D7589" w:rsidRPr="008D278E">
        <w:rPr>
          <w:rFonts w:eastAsia="Calibri"/>
          <w:lang w:eastAsia="en-US"/>
        </w:rPr>
        <w:t>ей</w:t>
      </w:r>
      <w:r w:rsidRPr="008D278E">
        <w:rPr>
          <w:rFonts w:eastAsia="Calibri"/>
          <w:lang w:eastAsia="en-US"/>
        </w:rPr>
        <w:t xml:space="preserve"> с момента получения Акта, но не позднее </w:t>
      </w:r>
      <w:r w:rsidR="00914BD9">
        <w:rPr>
          <w:rFonts w:eastAsia="Calibri"/>
          <w:lang w:eastAsia="en-US"/>
        </w:rPr>
        <w:t xml:space="preserve">2 </w:t>
      </w:r>
      <w:r w:rsidRPr="008D278E">
        <w:rPr>
          <w:rFonts w:eastAsia="Calibri"/>
          <w:lang w:eastAsia="en-US"/>
        </w:rPr>
        <w:t>(</w:t>
      </w:r>
      <w:r w:rsidR="00914BD9">
        <w:rPr>
          <w:rFonts w:eastAsia="Calibri"/>
          <w:lang w:eastAsia="en-US"/>
        </w:rPr>
        <w:t>второго</w:t>
      </w:r>
      <w:r w:rsidRPr="008D278E">
        <w:rPr>
          <w:rFonts w:eastAsia="Calibri"/>
          <w:lang w:eastAsia="en-US"/>
        </w:rPr>
        <w:t>) числа месяца, следующего за месяцем оказания услуг, либо в тот же срок направляет Исполнителю мотивированный отказ от приемки услуг.</w:t>
      </w:r>
      <w:bookmarkEnd w:id="6"/>
      <w:r w:rsidRPr="008D278E">
        <w:rPr>
          <w:rFonts w:eastAsia="Calibri"/>
          <w:lang w:eastAsia="en-US"/>
        </w:rPr>
        <w:t xml:space="preserve"> </w:t>
      </w:r>
    </w:p>
    <w:p w14:paraId="441BD28B" w14:textId="6064555F" w:rsidR="006130E1" w:rsidRPr="000F386F" w:rsidRDefault="006130E1" w:rsidP="000B2A26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</w:pPr>
      <w:r w:rsidRPr="000F386F"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  <w:t xml:space="preserve">Заказчик подписывает и направляет Исполнителю </w:t>
      </w:r>
      <w:r w:rsidR="005D7589" w:rsidRPr="000F386F"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  <w:t>А</w:t>
      </w:r>
      <w:r w:rsidRPr="00D02CB2"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  <w:t xml:space="preserve">кт </w:t>
      </w:r>
      <w:r w:rsidRPr="005903D3"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  <w:t xml:space="preserve">на бумажном носителе в одном экземпляре, в течение </w:t>
      </w:r>
      <w:r w:rsidR="005D7589" w:rsidRPr="005903D3"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  <w:t xml:space="preserve">2 </w:t>
      </w:r>
      <w:r w:rsidRPr="000F386F"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  <w:t>(</w:t>
      </w:r>
      <w:r w:rsidR="005D7589" w:rsidRPr="000F386F"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  <w:t>двух</w:t>
      </w:r>
      <w:r w:rsidRPr="000F386F"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  <w:t>) рабоч</w:t>
      </w:r>
      <w:r w:rsidR="005D7589" w:rsidRPr="000F386F"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  <w:t xml:space="preserve">их </w:t>
      </w:r>
      <w:r w:rsidRPr="000F386F"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  <w:t>дн</w:t>
      </w:r>
      <w:r w:rsidR="005D7589" w:rsidRPr="000F386F"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  <w:t>ей</w:t>
      </w:r>
      <w:r w:rsidRPr="000F386F"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  <w:t xml:space="preserve"> с момента получения от Исполнителя акта сдачи-приемки оказанных услуг на бумажном носителе.</w:t>
      </w:r>
    </w:p>
    <w:p w14:paraId="7A69037F" w14:textId="042C17E0" w:rsidR="006130E1" w:rsidRPr="008D278E" w:rsidRDefault="006130E1" w:rsidP="000B2A26">
      <w:pPr>
        <w:pStyle w:val="ae"/>
        <w:widowControl w:val="0"/>
        <w:tabs>
          <w:tab w:val="left" w:pos="709"/>
          <w:tab w:val="left" w:pos="1134"/>
          <w:tab w:val="left" w:pos="1470"/>
        </w:tabs>
        <w:autoSpaceDE w:val="0"/>
        <w:autoSpaceDN w:val="0"/>
        <w:adjustRightInd w:val="0"/>
        <w:spacing w:before="0" w:beforeAutospacing="0" w:after="0" w:afterAutospacing="0" w:line="276" w:lineRule="auto"/>
        <w:ind w:firstLine="709"/>
        <w:jc w:val="both"/>
        <w:rPr>
          <w:rFonts w:eastAsia="Calibri"/>
          <w:lang w:eastAsia="en-US"/>
        </w:rPr>
      </w:pPr>
      <w:r w:rsidRPr="008D278E">
        <w:rPr>
          <w:rFonts w:eastAsia="Calibri"/>
          <w:lang w:eastAsia="en-US"/>
        </w:rPr>
        <w:t xml:space="preserve">4.4. Исполнитель обязан в указанный в мотивированном отказе от приемки услуг срок своими силами и за свой счет устранить указанные Заказчиком недостатки. После устранения недостатков сдача-приемка оказанных услуг производится повторно в порядке, предусмотренном </w:t>
      </w:r>
      <w:r w:rsidR="005D7589" w:rsidRPr="008D278E">
        <w:rPr>
          <w:rFonts w:eastAsia="Calibri"/>
          <w:lang w:eastAsia="en-US"/>
        </w:rPr>
        <w:t>д</w:t>
      </w:r>
      <w:bookmarkStart w:id="7" w:name="_Ref497999207"/>
      <w:r w:rsidRPr="008D278E">
        <w:rPr>
          <w:rFonts w:eastAsia="Calibri"/>
          <w:lang w:eastAsia="en-US"/>
        </w:rPr>
        <w:t>оговором.</w:t>
      </w:r>
    </w:p>
    <w:p w14:paraId="29B819A5" w14:textId="77777777" w:rsidR="006130E1" w:rsidRPr="008D278E" w:rsidRDefault="006130E1" w:rsidP="000B2A26">
      <w:pPr>
        <w:pStyle w:val="ae"/>
        <w:widowControl w:val="0"/>
        <w:tabs>
          <w:tab w:val="left" w:pos="709"/>
          <w:tab w:val="left" w:pos="1134"/>
          <w:tab w:val="left" w:pos="1470"/>
        </w:tabs>
        <w:autoSpaceDE w:val="0"/>
        <w:autoSpaceDN w:val="0"/>
        <w:adjustRightInd w:val="0"/>
        <w:spacing w:before="0" w:beforeAutospacing="0" w:after="0" w:afterAutospacing="0" w:line="276" w:lineRule="auto"/>
        <w:ind w:firstLine="709"/>
        <w:jc w:val="both"/>
        <w:rPr>
          <w:iCs/>
        </w:rPr>
      </w:pPr>
      <w:r w:rsidRPr="008D278E">
        <w:rPr>
          <w:rFonts w:eastAsia="Calibri"/>
          <w:lang w:eastAsia="en-US"/>
        </w:rPr>
        <w:t xml:space="preserve">4.5. В случае обнаружения ошибок, неточностей в </w:t>
      </w:r>
      <w:r w:rsidRPr="008D278E">
        <w:rPr>
          <w:rFonts w:eastAsia="Calibri"/>
          <w:iCs/>
          <w:lang w:eastAsia="en-US"/>
        </w:rPr>
        <w:t>Акте Заказчик обязан незамедлительно уведомить об этом Исполнителя, который обязуется приложить все усилия к устранению обнаруженных ошибок и направить Заказчику исправленный Акт в сроки, предусмотренные п. 4.2. Договор</w:t>
      </w:r>
      <w:bookmarkEnd w:id="7"/>
      <w:r w:rsidRPr="008D278E">
        <w:rPr>
          <w:rFonts w:eastAsia="Calibri"/>
          <w:iCs/>
          <w:lang w:eastAsia="en-US"/>
        </w:rPr>
        <w:t>а</w:t>
      </w:r>
      <w:r w:rsidRPr="008D278E">
        <w:rPr>
          <w:iCs/>
        </w:rPr>
        <w:t>.</w:t>
      </w:r>
    </w:p>
    <w:p w14:paraId="16BCA82F" w14:textId="5E4E6CAB" w:rsidR="006130E1" w:rsidRPr="000F386F" w:rsidRDefault="006130E1" w:rsidP="000B2A26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8D278E">
        <w:rPr>
          <w:rFonts w:ascii="Times New Roman" w:hAnsi="Times New Roman" w:cs="Times New Roman"/>
          <w:iCs/>
          <w:sz w:val="24"/>
          <w:szCs w:val="24"/>
        </w:rPr>
        <w:t xml:space="preserve">4.6. </w:t>
      </w:r>
      <w:r w:rsidRPr="000F386F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В случае если полученный Заказчиком </w:t>
      </w:r>
      <w:r w:rsidR="005D7589" w:rsidRPr="000F386F">
        <w:rPr>
          <w:rFonts w:ascii="Times New Roman" w:eastAsia="Times New Roman" w:hAnsi="Times New Roman" w:cs="Times New Roman"/>
          <w:sz w:val="24"/>
          <w:szCs w:val="24"/>
          <w:lang w:bidi="ru-RU"/>
        </w:rPr>
        <w:t>А</w:t>
      </w:r>
      <w:r w:rsidRPr="00D02CB2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кт </w:t>
      </w:r>
      <w:r w:rsidRPr="005903D3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на бумажном носителе отличается от подписанного Заказчиком </w:t>
      </w:r>
      <w:r w:rsidR="005D7589" w:rsidRPr="005903D3">
        <w:rPr>
          <w:rFonts w:ascii="Times New Roman" w:eastAsia="Times New Roman" w:hAnsi="Times New Roman" w:cs="Times New Roman"/>
          <w:sz w:val="24"/>
          <w:szCs w:val="24"/>
          <w:lang w:bidi="ru-RU"/>
        </w:rPr>
        <w:t>А</w:t>
      </w:r>
      <w:r w:rsidRPr="000F386F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кта, полученного по факсу или электронной почте, Заказчик уведомляет Исполнителя о выявленных расхождениях в течение </w:t>
      </w:r>
      <w:r w:rsidR="005D7589" w:rsidRPr="000F386F">
        <w:rPr>
          <w:rFonts w:ascii="Times New Roman" w:eastAsia="Times New Roman" w:hAnsi="Times New Roman" w:cs="Times New Roman"/>
          <w:sz w:val="24"/>
          <w:szCs w:val="24"/>
          <w:lang w:bidi="ru-RU"/>
        </w:rPr>
        <w:t>2</w:t>
      </w:r>
      <w:r w:rsidRPr="000F386F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(</w:t>
      </w:r>
      <w:r w:rsidR="004D0413" w:rsidRPr="000F386F">
        <w:rPr>
          <w:rFonts w:ascii="Times New Roman" w:eastAsia="Times New Roman" w:hAnsi="Times New Roman" w:cs="Times New Roman"/>
          <w:sz w:val="24"/>
          <w:szCs w:val="24"/>
          <w:lang w:bidi="ru-RU"/>
        </w:rPr>
        <w:t>двух</w:t>
      </w:r>
      <w:r w:rsidRPr="000F386F">
        <w:rPr>
          <w:rFonts w:ascii="Times New Roman" w:eastAsia="Times New Roman" w:hAnsi="Times New Roman" w:cs="Times New Roman"/>
          <w:sz w:val="24"/>
          <w:szCs w:val="24"/>
          <w:lang w:bidi="ru-RU"/>
        </w:rPr>
        <w:t>) рабоч</w:t>
      </w:r>
      <w:r w:rsidR="004D0413" w:rsidRPr="000F386F">
        <w:rPr>
          <w:rFonts w:ascii="Times New Roman" w:eastAsia="Times New Roman" w:hAnsi="Times New Roman" w:cs="Times New Roman"/>
          <w:sz w:val="24"/>
          <w:szCs w:val="24"/>
          <w:lang w:bidi="ru-RU"/>
        </w:rPr>
        <w:t>их</w:t>
      </w:r>
      <w:r w:rsidRPr="000F386F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дн</w:t>
      </w:r>
      <w:r w:rsidR="004D0413" w:rsidRPr="000F386F">
        <w:rPr>
          <w:rFonts w:ascii="Times New Roman" w:eastAsia="Times New Roman" w:hAnsi="Times New Roman" w:cs="Times New Roman"/>
          <w:sz w:val="24"/>
          <w:szCs w:val="24"/>
          <w:lang w:bidi="ru-RU"/>
        </w:rPr>
        <w:t>ей</w:t>
      </w:r>
      <w:r w:rsidRPr="000F386F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с момента получения </w:t>
      </w:r>
      <w:r w:rsidR="004D0413" w:rsidRPr="000F386F">
        <w:rPr>
          <w:rFonts w:ascii="Times New Roman" w:eastAsia="Times New Roman" w:hAnsi="Times New Roman" w:cs="Times New Roman"/>
          <w:sz w:val="24"/>
          <w:szCs w:val="24"/>
          <w:lang w:bidi="ru-RU"/>
        </w:rPr>
        <w:t>А</w:t>
      </w:r>
      <w:r w:rsidRPr="000F386F">
        <w:rPr>
          <w:rFonts w:ascii="Times New Roman" w:eastAsia="Times New Roman" w:hAnsi="Times New Roman" w:cs="Times New Roman"/>
          <w:sz w:val="24"/>
          <w:szCs w:val="24"/>
          <w:lang w:bidi="ru-RU"/>
        </w:rPr>
        <w:t>кта сдачи-приемки оказанных услуг на бумажном носителе.</w:t>
      </w:r>
    </w:p>
    <w:p w14:paraId="5E8CD35C" w14:textId="27C76D11" w:rsidR="006130E1" w:rsidRPr="000F386F" w:rsidRDefault="006130E1" w:rsidP="000B2A26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</w:pPr>
      <w:r w:rsidRPr="000F386F"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  <w:t xml:space="preserve">Исполнитель в течение </w:t>
      </w:r>
      <w:r w:rsidR="00E52E84" w:rsidRPr="000F386F"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  <w:t>2</w:t>
      </w:r>
      <w:r w:rsidRPr="000F386F"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  <w:t xml:space="preserve"> (</w:t>
      </w:r>
      <w:r w:rsidR="00E52E84" w:rsidRPr="000F386F"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  <w:t>двух</w:t>
      </w:r>
      <w:r w:rsidRPr="000F386F"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  <w:t>) рабоч</w:t>
      </w:r>
      <w:r w:rsidR="00E52E84" w:rsidRPr="000F386F"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  <w:t>их</w:t>
      </w:r>
      <w:r w:rsidRPr="000F386F"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  <w:t xml:space="preserve"> дн</w:t>
      </w:r>
      <w:r w:rsidR="00E52E84" w:rsidRPr="000F386F"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  <w:t>ей</w:t>
      </w:r>
      <w:r w:rsidRPr="000F386F"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  <w:t xml:space="preserve"> с момента получения такого уведомления от Заказчика обязан направить Заказчику ответ с указанием причин расхождения между проектом </w:t>
      </w:r>
      <w:r w:rsidR="00E52E84" w:rsidRPr="000F386F"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  <w:t>А</w:t>
      </w:r>
      <w:r w:rsidRPr="000F386F"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  <w:t xml:space="preserve">кта на бумажном носителе и </w:t>
      </w:r>
      <w:r w:rsidR="00E52E84" w:rsidRPr="000F386F"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  <w:t>А</w:t>
      </w:r>
      <w:r w:rsidRPr="000F386F"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  <w:t>ктом, направленного по факсу или электронной почте.</w:t>
      </w:r>
    </w:p>
    <w:p w14:paraId="0E2E45E3" w14:textId="365B1D98" w:rsidR="006130E1" w:rsidRPr="000F386F" w:rsidRDefault="000B2A26" w:rsidP="000B2A26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4.7</w:t>
      </w:r>
      <w:r w:rsidR="006130E1" w:rsidRPr="008D278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r w:rsidR="006130E1" w:rsidRPr="000F386F">
        <w:rPr>
          <w:rFonts w:ascii="Times New Roman" w:eastAsia="Times New Roman" w:hAnsi="Times New Roman" w:cs="Times New Roman"/>
          <w:sz w:val="24"/>
          <w:szCs w:val="24"/>
          <w:lang w:bidi="ru-RU"/>
        </w:rPr>
        <w:t>В случае если в указанный в п. 4.2 договора срок Заказчик не предоставит Исполнителю подписанный Заказчиком акт сдачи-приемки оказанных услуг либо мотивированный отказ от приемки услуг, оказанные услуги признаются принятыми Заказчиком без разногласий и подлежат оплате в предусмотренные договором сроки.</w:t>
      </w:r>
    </w:p>
    <w:p w14:paraId="203BD708" w14:textId="47F0E216" w:rsidR="006130E1" w:rsidRPr="008D278E" w:rsidRDefault="000B2A26" w:rsidP="000B2A26">
      <w:pPr>
        <w:pStyle w:val="ae"/>
        <w:widowControl w:val="0"/>
        <w:tabs>
          <w:tab w:val="left" w:pos="709"/>
          <w:tab w:val="left" w:pos="1134"/>
          <w:tab w:val="left" w:pos="1470"/>
        </w:tabs>
        <w:autoSpaceDE w:val="0"/>
        <w:autoSpaceDN w:val="0"/>
        <w:adjustRightInd w:val="0"/>
        <w:spacing w:before="0" w:beforeAutospacing="0" w:after="0" w:afterAutospacing="0" w:line="276" w:lineRule="auto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4.8</w:t>
      </w:r>
      <w:r w:rsidR="006130E1" w:rsidRPr="008D278E">
        <w:rPr>
          <w:rFonts w:eastAsia="Calibri"/>
          <w:lang w:eastAsia="en-US"/>
        </w:rPr>
        <w:t>. От имени Заказчика Акт подписывает уполномоченное лицо, действующее на основании выданной ему доверенности.</w:t>
      </w:r>
    </w:p>
    <w:p w14:paraId="1D2E89A9" w14:textId="77777777" w:rsidR="006A74CF" w:rsidRPr="000F386F" w:rsidRDefault="006A74CF">
      <w:pPr>
        <w:widowControl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</w:p>
    <w:p w14:paraId="1D63D6BD" w14:textId="2B329C53" w:rsidR="00875290" w:rsidRPr="000F386F" w:rsidRDefault="001404A5" w:rsidP="008D278E">
      <w:pPr>
        <w:pStyle w:val="1"/>
        <w:keepNext w:val="0"/>
        <w:keepLines w:val="0"/>
        <w:widowControl w:val="0"/>
        <w:numPr>
          <w:ilvl w:val="0"/>
          <w:numId w:val="0"/>
        </w:numPr>
        <w:tabs>
          <w:tab w:val="left" w:pos="426"/>
          <w:tab w:val="left" w:pos="709"/>
        </w:tabs>
        <w:spacing w:before="0" w:after="0"/>
      </w:pPr>
      <w:r w:rsidRPr="000F386F">
        <w:t>5</w:t>
      </w:r>
      <w:r w:rsidR="00875290" w:rsidRPr="000F386F">
        <w:t>.   Заверения об обстоятельствах</w:t>
      </w:r>
    </w:p>
    <w:p w14:paraId="1A31C8EF" w14:textId="0FA2C9FC" w:rsidR="00875290" w:rsidRPr="000F386F" w:rsidRDefault="001404A5" w:rsidP="008D278E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F386F">
        <w:rPr>
          <w:rFonts w:ascii="Times New Roman" w:hAnsi="Times New Roman" w:cs="Times New Roman"/>
          <w:sz w:val="24"/>
          <w:szCs w:val="24"/>
        </w:rPr>
        <w:t>5</w:t>
      </w:r>
      <w:r w:rsidR="00875290" w:rsidRPr="000F386F">
        <w:rPr>
          <w:rFonts w:ascii="Times New Roman" w:hAnsi="Times New Roman" w:cs="Times New Roman"/>
          <w:sz w:val="24"/>
          <w:szCs w:val="24"/>
        </w:rPr>
        <w:t>.1.   </w:t>
      </w:r>
      <w:r w:rsidR="00AE1525" w:rsidRPr="000F386F">
        <w:rPr>
          <w:rFonts w:ascii="Times New Roman" w:hAnsi="Times New Roman" w:cs="Times New Roman"/>
          <w:sz w:val="24"/>
          <w:szCs w:val="24"/>
        </w:rPr>
        <w:t>Каждая С</w:t>
      </w:r>
      <w:r w:rsidR="00875290" w:rsidRPr="000F386F">
        <w:rPr>
          <w:rFonts w:ascii="Times New Roman" w:hAnsi="Times New Roman" w:cs="Times New Roman"/>
          <w:sz w:val="24"/>
          <w:szCs w:val="24"/>
        </w:rPr>
        <w:t>торона заверяет и гарантирует другой Стороне, что:</w:t>
      </w:r>
    </w:p>
    <w:p w14:paraId="02F63C1D" w14:textId="75D95376" w:rsidR="00875290" w:rsidRPr="00F54FEC" w:rsidRDefault="00875290" w:rsidP="008D278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4FEC">
        <w:rPr>
          <w:rFonts w:ascii="Times New Roman" w:eastAsia="Times New Roman" w:hAnsi="Times New Roman" w:cs="Times New Roman"/>
          <w:sz w:val="24"/>
          <w:szCs w:val="24"/>
        </w:rPr>
        <w:t>- заключение и/или исполнение Стороной договора не противоречит законам, нормативным актам органов государственной власти и/или местного самоуправления, локальным нормативным актам стороны, судебным решениям;</w:t>
      </w:r>
    </w:p>
    <w:p w14:paraId="3B6CDC5B" w14:textId="2A298CC5" w:rsidR="00875290" w:rsidRPr="00F54FEC" w:rsidRDefault="00875290" w:rsidP="008D278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4FEC">
        <w:rPr>
          <w:rFonts w:ascii="Times New Roman" w:eastAsia="Times New Roman" w:hAnsi="Times New Roman" w:cs="Times New Roman"/>
          <w:sz w:val="24"/>
          <w:szCs w:val="24"/>
        </w:rPr>
        <w:t>- Стороной получены все разрешения, одобрения и согласования, необходимые ей для заключения и/или исполнения договора (в том числе в соответствии с действующим законодательством Российской Федерации или учредительными документами стороны);</w:t>
      </w:r>
    </w:p>
    <w:p w14:paraId="5A4E7543" w14:textId="31DDCD50" w:rsidR="00875290" w:rsidRPr="00F54FEC" w:rsidRDefault="00875290" w:rsidP="008D278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4FEC">
        <w:rPr>
          <w:rFonts w:ascii="Times New Roman" w:eastAsia="Times New Roman" w:hAnsi="Times New Roman" w:cs="Times New Roman"/>
          <w:sz w:val="24"/>
          <w:szCs w:val="24"/>
        </w:rPr>
        <w:t>- Сторона не является неплатежеспособной или банкротом, не находится в процессе ликвидации, на ее имущество в части, существенной для исполнения договора, не наложен арест, деятельность не приостановлена;</w:t>
      </w:r>
    </w:p>
    <w:p w14:paraId="0EF572E5" w14:textId="7D3843FC" w:rsidR="00875290" w:rsidRPr="00F54FEC" w:rsidRDefault="00875290" w:rsidP="008D278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4FEC">
        <w:rPr>
          <w:rFonts w:ascii="Times New Roman" w:eastAsia="Times New Roman" w:hAnsi="Times New Roman" w:cs="Times New Roman"/>
          <w:sz w:val="24"/>
          <w:szCs w:val="24"/>
        </w:rPr>
        <w:t>- Сторона обладает соответствующими разрешительными документами (лицензиями, и проч.) и допусками, дающими право на оказание услуг в рамках договора;</w:t>
      </w:r>
    </w:p>
    <w:p w14:paraId="79456FB7" w14:textId="342B392C" w:rsidR="00875290" w:rsidRPr="00F54FEC" w:rsidRDefault="00875290" w:rsidP="008D278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4FEC">
        <w:rPr>
          <w:rFonts w:ascii="Times New Roman" w:eastAsia="Times New Roman" w:hAnsi="Times New Roman" w:cs="Times New Roman"/>
          <w:sz w:val="24"/>
          <w:szCs w:val="24"/>
        </w:rPr>
        <w:t xml:space="preserve">- до подписания договора его текст изучен Стороной, она понимает значение и смысл </w:t>
      </w:r>
      <w:r w:rsidRPr="00F54FEC">
        <w:rPr>
          <w:rFonts w:ascii="Times New Roman" w:eastAsia="Times New Roman" w:hAnsi="Times New Roman" w:cs="Times New Roman"/>
          <w:sz w:val="24"/>
          <w:szCs w:val="24"/>
        </w:rPr>
        <w:lastRenderedPageBreak/>
        <w:t>всех его положений, включая условия о порядке применения и о размере ответственности, наступающей за неисполнение/ненадлежащее исполнение своих обязательств, и, действуя своей волей и в своих интересах, полностью признает и безусловно принимает все его условия, в том числе о размере пеней и штрафов;</w:t>
      </w:r>
    </w:p>
    <w:p w14:paraId="77DBA5FB" w14:textId="04B74700" w:rsidR="00875290" w:rsidRPr="000F386F" w:rsidRDefault="00875290" w:rsidP="008D278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4FEC">
        <w:rPr>
          <w:rFonts w:ascii="Times New Roman" w:eastAsia="Times New Roman" w:hAnsi="Times New Roman" w:cs="Times New Roman"/>
          <w:sz w:val="24"/>
          <w:szCs w:val="24"/>
        </w:rPr>
        <w:t>- договор подписывается уполномоченным на это в соответствии с законом и учредительными документами Стороны лицом.</w:t>
      </w:r>
      <w:r w:rsidRPr="000F386F">
        <w:rPr>
          <w:rStyle w:val="a5"/>
          <w:rFonts w:ascii="Times New Roman" w:eastAsia="Times New Roman" w:hAnsi="Times New Roman" w:cs="Times New Roman"/>
          <w:sz w:val="24"/>
          <w:szCs w:val="24"/>
        </w:rPr>
        <w:footnoteReference w:id="2"/>
      </w:r>
    </w:p>
    <w:p w14:paraId="7C751678" w14:textId="0B987CC2" w:rsidR="004C6910" w:rsidRDefault="004C6910" w:rsidP="008D278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278E">
        <w:rPr>
          <w:rFonts w:ascii="Times New Roman" w:eastAsia="Times New Roman" w:hAnsi="Times New Roman" w:cs="Times New Roman"/>
          <w:sz w:val="24"/>
          <w:szCs w:val="24"/>
        </w:rPr>
        <w:t xml:space="preserve">Кроме того,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D278E">
        <w:rPr>
          <w:rFonts w:ascii="Times New Roman" w:eastAsia="Times New Roman" w:hAnsi="Times New Roman" w:cs="Times New Roman"/>
          <w:sz w:val="24"/>
          <w:szCs w:val="24"/>
        </w:rPr>
        <w:t xml:space="preserve">сполнитель заверяет и гарантирует другой Стороне, что им уплачиваются все налоги и сборы в соответствии с действующим законодательством Российской Федерации, ведется и своевременно подается в налоговые и иные государственные органы налоговая и иная отчетность, а также отражается в налоговой отчетности НДС, уплаченный </w:t>
      </w:r>
      <w:r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8D278E">
        <w:rPr>
          <w:rFonts w:ascii="Times New Roman" w:eastAsia="Times New Roman" w:hAnsi="Times New Roman" w:cs="Times New Roman"/>
          <w:sz w:val="24"/>
          <w:szCs w:val="24"/>
        </w:rPr>
        <w:t>аказчиком в составе цены услуг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07B7A9B" w14:textId="4E85C220" w:rsidR="00875290" w:rsidRPr="000F386F" w:rsidRDefault="00875290" w:rsidP="008D278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86F">
        <w:rPr>
          <w:rFonts w:ascii="Times New Roman" w:eastAsia="Times New Roman" w:hAnsi="Times New Roman" w:cs="Times New Roman"/>
          <w:sz w:val="24"/>
          <w:szCs w:val="24"/>
        </w:rPr>
        <w:t>Все вышеперечисленные заверения об обстоятельствах имеют существенное значение для заключения договора, его исполнения или прекращения, и другая Сторона будет полагаться на них.</w:t>
      </w:r>
    </w:p>
    <w:p w14:paraId="5C1B5FDA" w14:textId="447FD7C2" w:rsidR="00875290" w:rsidRPr="005903D3" w:rsidRDefault="001404A5" w:rsidP="008D278E">
      <w:pPr>
        <w:pStyle w:val="a7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CB2">
        <w:rPr>
          <w:rFonts w:ascii="Times New Roman" w:hAnsi="Times New Roman" w:cs="Times New Roman"/>
          <w:sz w:val="24"/>
          <w:szCs w:val="24"/>
        </w:rPr>
        <w:t>5</w:t>
      </w:r>
      <w:r w:rsidR="00875290" w:rsidRPr="00D02CB2">
        <w:rPr>
          <w:rFonts w:ascii="Times New Roman" w:hAnsi="Times New Roman" w:cs="Times New Roman"/>
          <w:sz w:val="24"/>
          <w:szCs w:val="24"/>
        </w:rPr>
        <w:t>.2.   Сторона, которая дала недостоверные заверения об обстоятельствах, обязана возместить другой Стороне по ее требованию убытки, причиненные недостоверностью таких заверений.</w:t>
      </w:r>
    </w:p>
    <w:p w14:paraId="21391C58" w14:textId="562D56A2" w:rsidR="00875290" w:rsidRPr="000F386F" w:rsidRDefault="001404A5" w:rsidP="008D278E">
      <w:pPr>
        <w:pStyle w:val="a7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03D3">
        <w:rPr>
          <w:rFonts w:ascii="Times New Roman" w:hAnsi="Times New Roman" w:cs="Times New Roman"/>
          <w:sz w:val="24"/>
          <w:szCs w:val="24"/>
        </w:rPr>
        <w:t>5</w:t>
      </w:r>
      <w:r w:rsidR="00875290" w:rsidRPr="000F386F">
        <w:rPr>
          <w:rFonts w:ascii="Times New Roman" w:hAnsi="Times New Roman" w:cs="Times New Roman"/>
          <w:sz w:val="24"/>
          <w:szCs w:val="24"/>
        </w:rPr>
        <w:t>.3.   Сторона, полагавшаяся на недостоверные заверения другой Стороны, имеющие для нее существенное значение, наряду с требованием о возмещении убытков также вправе отказаться от договора.</w:t>
      </w:r>
    </w:p>
    <w:p w14:paraId="27010FE5" w14:textId="24616523" w:rsidR="008D1B85" w:rsidRPr="000F386F" w:rsidRDefault="008D1B85" w:rsidP="008D278E">
      <w:pPr>
        <w:widowControl w:val="0"/>
        <w:spacing w:after="0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6ECB994F" w14:textId="01942E17" w:rsidR="00A962F0" w:rsidRPr="000F386F" w:rsidRDefault="001404A5" w:rsidP="008D278E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386F">
        <w:rPr>
          <w:rFonts w:ascii="Times New Roman" w:hAnsi="Times New Roman" w:cs="Times New Roman"/>
          <w:b/>
          <w:sz w:val="24"/>
          <w:szCs w:val="24"/>
        </w:rPr>
        <w:t>6</w:t>
      </w:r>
      <w:r w:rsidR="00070FCB" w:rsidRPr="000F386F">
        <w:rPr>
          <w:rFonts w:ascii="Times New Roman" w:hAnsi="Times New Roman" w:cs="Times New Roman"/>
          <w:b/>
          <w:sz w:val="24"/>
          <w:szCs w:val="24"/>
        </w:rPr>
        <w:t>.   </w:t>
      </w:r>
      <w:r w:rsidR="009B7370" w:rsidRPr="000F386F">
        <w:rPr>
          <w:rFonts w:ascii="Times New Roman" w:hAnsi="Times New Roman" w:cs="Times New Roman"/>
          <w:b/>
          <w:sz w:val="24"/>
          <w:szCs w:val="24"/>
        </w:rPr>
        <w:t>Ответственность Сторон</w:t>
      </w:r>
    </w:p>
    <w:p w14:paraId="13C552BB" w14:textId="51825438" w:rsidR="0085647A" w:rsidRPr="000F386F" w:rsidRDefault="001404A5" w:rsidP="008D278E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86F">
        <w:rPr>
          <w:rFonts w:ascii="Times New Roman" w:hAnsi="Times New Roman" w:cs="Times New Roman"/>
          <w:sz w:val="24"/>
          <w:szCs w:val="24"/>
        </w:rPr>
        <w:t>6</w:t>
      </w:r>
      <w:r w:rsidR="0085647A" w:rsidRPr="000F386F">
        <w:rPr>
          <w:rFonts w:ascii="Times New Roman" w:hAnsi="Times New Roman" w:cs="Times New Roman"/>
          <w:sz w:val="24"/>
          <w:szCs w:val="24"/>
        </w:rPr>
        <w:t>.1.   Стороны несут ответственность за неисполнение или ненадлежащее исполнение своих обязательств по договору в соответствии с действующим законодательством РФ.</w:t>
      </w:r>
    </w:p>
    <w:p w14:paraId="14037A1F" w14:textId="43D54169" w:rsidR="009C32CB" w:rsidRPr="00D02CB2" w:rsidRDefault="001404A5" w:rsidP="008D278E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0F386F">
        <w:rPr>
          <w:rFonts w:ascii="Times New Roman" w:hAnsi="Times New Roman" w:cs="Times New Roman"/>
          <w:sz w:val="24"/>
          <w:szCs w:val="24"/>
          <w:lang w:bidi="ru-RU"/>
        </w:rPr>
        <w:t>6</w:t>
      </w:r>
      <w:r w:rsidR="0085647A" w:rsidRPr="000F386F">
        <w:rPr>
          <w:rFonts w:ascii="Times New Roman" w:hAnsi="Times New Roman" w:cs="Times New Roman"/>
          <w:sz w:val="24"/>
          <w:szCs w:val="24"/>
          <w:lang w:bidi="ru-RU"/>
        </w:rPr>
        <w:t>.2.   </w:t>
      </w:r>
      <w:r w:rsidR="009C32CB" w:rsidRPr="000F386F">
        <w:rPr>
          <w:rFonts w:ascii="Times New Roman" w:hAnsi="Times New Roman" w:cs="Times New Roman"/>
          <w:sz w:val="24"/>
          <w:szCs w:val="24"/>
          <w:lang w:bidi="ru-RU"/>
        </w:rPr>
        <w:t xml:space="preserve">В случае нарушения Исполнителем предусмотренных Заявками сроков оказания услуг, Исполнитель обязан уплатить Заказчику пени в размере </w:t>
      </w:r>
      <w:r w:rsidR="00297C15" w:rsidRPr="000F386F">
        <w:rPr>
          <w:rFonts w:ascii="Times New Roman" w:hAnsi="Times New Roman" w:cs="Times New Roman"/>
          <w:sz w:val="24"/>
          <w:szCs w:val="24"/>
          <w:lang w:bidi="ru-RU"/>
        </w:rPr>
        <w:t>0,1%</w:t>
      </w:r>
      <w:r w:rsidR="00371552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="009C32CB" w:rsidRPr="000F386F">
        <w:rPr>
          <w:rFonts w:ascii="Times New Roman" w:hAnsi="Times New Roman" w:cs="Times New Roman"/>
          <w:sz w:val="24"/>
          <w:szCs w:val="24"/>
          <w:lang w:bidi="ru-RU"/>
        </w:rPr>
        <w:t xml:space="preserve">от цены </w:t>
      </w:r>
      <w:r w:rsidR="00107E87" w:rsidRPr="000F386F">
        <w:rPr>
          <w:rFonts w:ascii="Times New Roman" w:hAnsi="Times New Roman" w:cs="Times New Roman"/>
          <w:sz w:val="24"/>
          <w:szCs w:val="24"/>
          <w:lang w:bidi="ru-RU"/>
        </w:rPr>
        <w:t>соответствующего</w:t>
      </w:r>
      <w:r w:rsidR="009C32CB" w:rsidRPr="004544D4">
        <w:rPr>
          <w:rFonts w:ascii="Times New Roman" w:hAnsi="Times New Roman" w:cs="Times New Roman"/>
          <w:sz w:val="24"/>
          <w:szCs w:val="24"/>
          <w:lang w:bidi="ru-RU"/>
        </w:rPr>
        <w:t xml:space="preserve"> объема услуг, оказание которого просрочено, за каждый день просрочки</w:t>
      </w:r>
      <w:r w:rsidR="009C32CB" w:rsidRPr="00D02CB2">
        <w:rPr>
          <w:rFonts w:ascii="Times New Roman" w:hAnsi="Times New Roman" w:cs="Times New Roman"/>
          <w:i/>
          <w:sz w:val="24"/>
          <w:szCs w:val="24"/>
          <w:lang w:bidi="ru-RU"/>
        </w:rPr>
        <w:t>.</w:t>
      </w:r>
    </w:p>
    <w:p w14:paraId="6470B4DA" w14:textId="2EAE8C40" w:rsidR="00660648" w:rsidRPr="00D02CB2" w:rsidRDefault="001404A5" w:rsidP="008D278E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5903D3">
        <w:rPr>
          <w:rFonts w:ascii="Times New Roman" w:hAnsi="Times New Roman" w:cs="Times New Roman"/>
          <w:sz w:val="24"/>
          <w:szCs w:val="24"/>
          <w:lang w:bidi="ru-RU"/>
        </w:rPr>
        <w:t>6</w:t>
      </w:r>
      <w:r w:rsidR="0085647A" w:rsidRPr="005903D3">
        <w:rPr>
          <w:rFonts w:ascii="Times New Roman" w:hAnsi="Times New Roman" w:cs="Times New Roman"/>
          <w:sz w:val="24"/>
          <w:szCs w:val="24"/>
          <w:lang w:bidi="ru-RU"/>
        </w:rPr>
        <w:t>.</w:t>
      </w:r>
      <w:r w:rsidR="00660648" w:rsidRPr="005903D3">
        <w:rPr>
          <w:rFonts w:ascii="Times New Roman" w:hAnsi="Times New Roman" w:cs="Times New Roman"/>
          <w:sz w:val="24"/>
          <w:szCs w:val="24"/>
          <w:lang w:bidi="ru-RU"/>
        </w:rPr>
        <w:t>3</w:t>
      </w:r>
      <w:r w:rsidR="0085647A" w:rsidRPr="000F386F">
        <w:rPr>
          <w:rFonts w:ascii="Times New Roman" w:hAnsi="Times New Roman" w:cs="Times New Roman"/>
          <w:sz w:val="24"/>
          <w:szCs w:val="24"/>
          <w:lang w:bidi="ru-RU"/>
        </w:rPr>
        <w:t xml:space="preserve">. </w:t>
      </w:r>
      <w:r w:rsidR="00660648" w:rsidRPr="000F386F">
        <w:rPr>
          <w:rFonts w:ascii="Times New Roman" w:hAnsi="Times New Roman" w:cs="Times New Roman"/>
          <w:sz w:val="24"/>
          <w:szCs w:val="24"/>
          <w:lang w:bidi="ru-RU"/>
        </w:rPr>
        <w:t xml:space="preserve">В случае нарушения предусмотренных договором сроков оплаты Заказчик обязан уплатить Исполнителю пени в размере </w:t>
      </w:r>
      <w:r w:rsidR="00297C15" w:rsidRPr="000F386F">
        <w:rPr>
          <w:rFonts w:ascii="Times New Roman" w:hAnsi="Times New Roman" w:cs="Times New Roman"/>
          <w:sz w:val="24"/>
          <w:szCs w:val="24"/>
          <w:lang w:bidi="ru-RU"/>
        </w:rPr>
        <w:t>0,1%</w:t>
      </w:r>
      <w:r w:rsidR="00371552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="00660648" w:rsidRPr="000F386F">
        <w:rPr>
          <w:rFonts w:ascii="Times New Roman" w:hAnsi="Times New Roman" w:cs="Times New Roman"/>
          <w:sz w:val="24"/>
          <w:szCs w:val="24"/>
          <w:lang w:bidi="ru-RU"/>
        </w:rPr>
        <w:t xml:space="preserve">от </w:t>
      </w:r>
      <w:r w:rsidR="00107E87" w:rsidRPr="000F386F">
        <w:rPr>
          <w:rFonts w:ascii="Times New Roman" w:hAnsi="Times New Roman" w:cs="Times New Roman"/>
          <w:sz w:val="24"/>
          <w:szCs w:val="24"/>
          <w:lang w:bidi="ru-RU"/>
        </w:rPr>
        <w:t>суммы платежа, оплата которого просрочена</w:t>
      </w:r>
      <w:r w:rsidR="00762D4C" w:rsidRPr="00D02CB2">
        <w:rPr>
          <w:rFonts w:ascii="Times New Roman" w:hAnsi="Times New Roman" w:cs="Times New Roman"/>
          <w:sz w:val="24"/>
          <w:szCs w:val="24"/>
          <w:lang w:bidi="ru-RU"/>
        </w:rPr>
        <w:t>, за каждый день просрочки</w:t>
      </w:r>
      <w:r w:rsidR="00762D4C" w:rsidRPr="00D02CB2">
        <w:rPr>
          <w:rFonts w:ascii="Times New Roman" w:hAnsi="Times New Roman" w:cs="Times New Roman"/>
          <w:i/>
          <w:sz w:val="24"/>
          <w:szCs w:val="24"/>
          <w:lang w:bidi="ru-RU"/>
        </w:rPr>
        <w:t>.</w:t>
      </w:r>
    </w:p>
    <w:p w14:paraId="52D6F4DF" w14:textId="65480257" w:rsidR="00680A99" w:rsidRPr="000F386F" w:rsidRDefault="001404A5" w:rsidP="008D278E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03D3">
        <w:rPr>
          <w:rFonts w:ascii="Times New Roman" w:hAnsi="Times New Roman" w:cs="Times New Roman"/>
          <w:sz w:val="24"/>
          <w:szCs w:val="24"/>
        </w:rPr>
        <w:t>6</w:t>
      </w:r>
      <w:r w:rsidR="00660648" w:rsidRPr="005903D3">
        <w:rPr>
          <w:rFonts w:ascii="Times New Roman" w:hAnsi="Times New Roman" w:cs="Times New Roman"/>
          <w:sz w:val="24"/>
          <w:szCs w:val="24"/>
        </w:rPr>
        <w:t xml:space="preserve">.4. </w:t>
      </w:r>
      <w:r w:rsidR="0085647A" w:rsidRPr="005903D3">
        <w:rPr>
          <w:rFonts w:ascii="Times New Roman" w:hAnsi="Times New Roman" w:cs="Times New Roman"/>
          <w:sz w:val="24"/>
          <w:szCs w:val="24"/>
        </w:rPr>
        <w:t xml:space="preserve">В случае неисполнения либо ненадлежащего исполнения Заказчиком своих обязательств по </w:t>
      </w:r>
      <w:r w:rsidR="0085647A" w:rsidRPr="000F386F">
        <w:rPr>
          <w:rFonts w:ascii="Times New Roman" w:hAnsi="Times New Roman" w:cs="Times New Roman"/>
          <w:sz w:val="24"/>
          <w:szCs w:val="24"/>
        </w:rPr>
        <w:t>договору, Исполнитель вправе отказаться от исполнения договора в одностороннем порядке путем направления соответствующего уведомления Заказчику.</w:t>
      </w:r>
    </w:p>
    <w:p w14:paraId="24C984AB" w14:textId="6FB4C6F0" w:rsidR="00C81C8A" w:rsidRPr="000F386F" w:rsidRDefault="001404A5" w:rsidP="008D278E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86F">
        <w:rPr>
          <w:rFonts w:ascii="Times New Roman" w:hAnsi="Times New Roman" w:cs="Times New Roman"/>
          <w:sz w:val="24"/>
          <w:szCs w:val="24"/>
        </w:rPr>
        <w:t>6</w:t>
      </w:r>
      <w:r w:rsidR="00C81C8A" w:rsidRPr="000F386F">
        <w:rPr>
          <w:rFonts w:ascii="Times New Roman" w:hAnsi="Times New Roman" w:cs="Times New Roman"/>
          <w:sz w:val="24"/>
          <w:szCs w:val="24"/>
        </w:rPr>
        <w:t>.5. Учитывая, что для Исполнителя надлежащее и своевременное исполнение Заказчиком своих обязательств по договору имеет существенное значение, Стороны признают, что размер неустоек, установленный договором, является соразмерным последствиям неисполнения либо ненадлежащего исполнения Заказчиком соответствующих обязательств по договору.</w:t>
      </w:r>
    </w:p>
    <w:p w14:paraId="61F350D0" w14:textId="0540E0AC" w:rsidR="00C81C8A" w:rsidRDefault="001404A5" w:rsidP="008D278E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86F">
        <w:rPr>
          <w:rFonts w:ascii="Times New Roman" w:hAnsi="Times New Roman" w:cs="Times New Roman"/>
          <w:sz w:val="24"/>
          <w:szCs w:val="24"/>
        </w:rPr>
        <w:t>6</w:t>
      </w:r>
      <w:r w:rsidR="00C81C8A" w:rsidRPr="000F386F">
        <w:rPr>
          <w:rFonts w:ascii="Times New Roman" w:hAnsi="Times New Roman" w:cs="Times New Roman"/>
          <w:sz w:val="24"/>
          <w:szCs w:val="24"/>
        </w:rPr>
        <w:t>.</w:t>
      </w:r>
      <w:r w:rsidR="00D02CB2">
        <w:rPr>
          <w:rFonts w:ascii="Times New Roman" w:hAnsi="Times New Roman" w:cs="Times New Roman"/>
          <w:sz w:val="24"/>
          <w:szCs w:val="24"/>
        </w:rPr>
        <w:t>6</w:t>
      </w:r>
      <w:r w:rsidR="00C81C8A" w:rsidRPr="00D02CB2">
        <w:rPr>
          <w:rFonts w:ascii="Times New Roman" w:hAnsi="Times New Roman" w:cs="Times New Roman"/>
          <w:sz w:val="24"/>
          <w:szCs w:val="24"/>
        </w:rPr>
        <w:t>. Заказчик обязан возместить Исполнителю убытки, причиненные неисполнением или ненадлежащим исполнением Заказчиком обязательств по договору, в полном размере сверх неустоек, установленных законом и договором.</w:t>
      </w:r>
    </w:p>
    <w:p w14:paraId="07B5C5F1" w14:textId="77777777" w:rsidR="004544D4" w:rsidRPr="00D02CB2" w:rsidRDefault="004544D4" w:rsidP="008D278E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DF34D4A" w14:textId="13A08D8C" w:rsidR="001C46EF" w:rsidRPr="000F386F" w:rsidRDefault="00371552" w:rsidP="008D278E">
      <w:pPr>
        <w:pStyle w:val="1"/>
        <w:keepNext w:val="0"/>
        <w:keepLines w:val="0"/>
        <w:widowControl w:val="0"/>
        <w:numPr>
          <w:ilvl w:val="0"/>
          <w:numId w:val="0"/>
        </w:numPr>
        <w:tabs>
          <w:tab w:val="left" w:pos="426"/>
        </w:tabs>
        <w:spacing w:before="0" w:after="0"/>
      </w:pPr>
      <w:r>
        <w:t>7</w:t>
      </w:r>
      <w:r w:rsidR="00CC5B9F" w:rsidRPr="000F386F">
        <w:t>.   </w:t>
      </w:r>
      <w:r w:rsidR="00CA2AA5" w:rsidRPr="000F386F">
        <w:t>Прочие</w:t>
      </w:r>
      <w:r w:rsidR="008C2B88" w:rsidRPr="000F386F">
        <w:t xml:space="preserve"> </w:t>
      </w:r>
      <w:r w:rsidR="00CA2AA5" w:rsidRPr="000F386F">
        <w:t>условия</w:t>
      </w:r>
    </w:p>
    <w:p w14:paraId="69E8EAFE" w14:textId="4909B947" w:rsidR="008931AB" w:rsidRPr="000F386F" w:rsidRDefault="00301868" w:rsidP="008D278E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455CBB" w:rsidRPr="005903D3">
        <w:rPr>
          <w:rFonts w:ascii="Times New Roman" w:hAnsi="Times New Roman" w:cs="Times New Roman"/>
          <w:sz w:val="24"/>
          <w:szCs w:val="24"/>
        </w:rPr>
        <w:t>.1</w:t>
      </w:r>
      <w:r w:rsidR="0047403F" w:rsidRPr="005903D3">
        <w:rPr>
          <w:rFonts w:ascii="Times New Roman" w:hAnsi="Times New Roman" w:cs="Times New Roman"/>
          <w:sz w:val="24"/>
          <w:szCs w:val="24"/>
        </w:rPr>
        <w:t>   </w:t>
      </w:r>
      <w:r w:rsidR="00CA2AA5" w:rsidRPr="005903D3">
        <w:rPr>
          <w:rFonts w:ascii="Times New Roman" w:hAnsi="Times New Roman" w:cs="Times New Roman"/>
          <w:sz w:val="24"/>
          <w:szCs w:val="24"/>
        </w:rPr>
        <w:t>Д</w:t>
      </w:r>
      <w:r w:rsidR="009E5651" w:rsidRPr="000F386F">
        <w:rPr>
          <w:rFonts w:ascii="Times New Roman" w:hAnsi="Times New Roman" w:cs="Times New Roman"/>
          <w:sz w:val="24"/>
          <w:szCs w:val="24"/>
        </w:rPr>
        <w:t xml:space="preserve">оговор </w:t>
      </w:r>
      <w:r w:rsidR="008931AB" w:rsidRPr="000F386F">
        <w:rPr>
          <w:rFonts w:ascii="Times New Roman" w:hAnsi="Times New Roman" w:cs="Times New Roman"/>
          <w:sz w:val="24"/>
          <w:szCs w:val="24"/>
        </w:rPr>
        <w:t xml:space="preserve">вступает в силу с момента его подписания обеими Сторонами и действует до </w:t>
      </w:r>
      <w:r w:rsidR="00A67FEE" w:rsidRPr="000F386F">
        <w:rPr>
          <w:rFonts w:ascii="Times New Roman" w:hAnsi="Times New Roman" w:cs="Times New Roman"/>
          <w:sz w:val="24"/>
          <w:szCs w:val="24"/>
        </w:rPr>
        <w:t xml:space="preserve">«___» __________ </w:t>
      </w:r>
      <w:r w:rsidR="00875290" w:rsidRPr="000F386F">
        <w:rPr>
          <w:rFonts w:ascii="Times New Roman" w:hAnsi="Times New Roman" w:cs="Times New Roman"/>
          <w:sz w:val="24"/>
          <w:szCs w:val="24"/>
        </w:rPr>
        <w:t>20</w:t>
      </w:r>
      <w:r w:rsidR="00891DB0" w:rsidRPr="000F386F">
        <w:rPr>
          <w:rFonts w:ascii="Times New Roman" w:hAnsi="Times New Roman" w:cs="Times New Roman"/>
          <w:sz w:val="24"/>
          <w:szCs w:val="24"/>
        </w:rPr>
        <w:t>___ года.</w:t>
      </w:r>
    </w:p>
    <w:p w14:paraId="278C0DAF" w14:textId="074DB741" w:rsidR="00891DB0" w:rsidRPr="000F386F" w:rsidRDefault="00301868" w:rsidP="008D278E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</w:t>
      </w:r>
      <w:r w:rsidR="00891DB0" w:rsidRPr="000F386F">
        <w:rPr>
          <w:rFonts w:ascii="Times New Roman" w:hAnsi="Times New Roman" w:cs="Times New Roman"/>
          <w:sz w:val="24"/>
          <w:szCs w:val="24"/>
        </w:rPr>
        <w:t>.2</w:t>
      </w:r>
      <w:r w:rsidR="0039667E" w:rsidRPr="000F386F">
        <w:rPr>
          <w:rFonts w:ascii="Times New Roman" w:hAnsi="Times New Roman" w:cs="Times New Roman"/>
          <w:sz w:val="24"/>
          <w:szCs w:val="24"/>
        </w:rPr>
        <w:t>. </w:t>
      </w:r>
      <w:r w:rsidR="00891DB0" w:rsidRPr="000F386F">
        <w:rPr>
          <w:rFonts w:ascii="Times New Roman" w:hAnsi="Times New Roman" w:cs="Times New Roman"/>
          <w:sz w:val="24"/>
          <w:szCs w:val="24"/>
        </w:rPr>
        <w:t xml:space="preserve">Если ни одна из Сторон не заявит о своем желании расторгнуть настоящий </w:t>
      </w:r>
      <w:r w:rsidR="0039667E" w:rsidRPr="000F386F">
        <w:rPr>
          <w:rFonts w:ascii="Times New Roman" w:hAnsi="Times New Roman" w:cs="Times New Roman"/>
          <w:sz w:val="24"/>
          <w:szCs w:val="24"/>
        </w:rPr>
        <w:t>д</w:t>
      </w:r>
      <w:r w:rsidR="00891DB0" w:rsidRPr="000F386F">
        <w:rPr>
          <w:rFonts w:ascii="Times New Roman" w:hAnsi="Times New Roman" w:cs="Times New Roman"/>
          <w:sz w:val="24"/>
          <w:szCs w:val="24"/>
        </w:rPr>
        <w:t xml:space="preserve">оговор за 2 (два) месяца до окончания срока действия </w:t>
      </w:r>
      <w:r w:rsidR="00571106" w:rsidRPr="000F386F">
        <w:rPr>
          <w:rFonts w:ascii="Times New Roman" w:hAnsi="Times New Roman" w:cs="Times New Roman"/>
          <w:sz w:val="24"/>
          <w:szCs w:val="24"/>
        </w:rPr>
        <w:t xml:space="preserve">договора, </w:t>
      </w:r>
      <w:r w:rsidR="0039667E" w:rsidRPr="000F386F">
        <w:rPr>
          <w:rFonts w:ascii="Times New Roman" w:hAnsi="Times New Roman" w:cs="Times New Roman"/>
          <w:sz w:val="24"/>
          <w:szCs w:val="24"/>
        </w:rPr>
        <w:t xml:space="preserve">то </w:t>
      </w:r>
      <w:r w:rsidR="00571106" w:rsidRPr="000F386F">
        <w:rPr>
          <w:rFonts w:ascii="Times New Roman" w:hAnsi="Times New Roman" w:cs="Times New Roman"/>
          <w:sz w:val="24"/>
          <w:szCs w:val="24"/>
        </w:rPr>
        <w:t>настоящий договор считается пролонгированным на каждый последующий календарный год на тех же условиях.</w:t>
      </w:r>
    </w:p>
    <w:p w14:paraId="0AF5E5C2" w14:textId="57544EB5" w:rsidR="00455CBB" w:rsidRPr="000F386F" w:rsidRDefault="00301868" w:rsidP="008D278E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71106" w:rsidRPr="000F386F">
        <w:rPr>
          <w:rFonts w:ascii="Times New Roman" w:hAnsi="Times New Roman" w:cs="Times New Roman"/>
          <w:sz w:val="24"/>
          <w:szCs w:val="24"/>
        </w:rPr>
        <w:t>.3.   Досрочное расторжение настоящего договора допускается по соглашению Сторон, в одностороннем порядке по инициативе одной из Сторон с письменным уведомлением другой Стороны не менее чем за 2 (два) месяца до даты расторжения настоящего договора, а также по другим основаниям, предусмотренным действующим законодательством Р</w:t>
      </w:r>
      <w:r w:rsidR="00A67FEE" w:rsidRPr="000F386F">
        <w:rPr>
          <w:rFonts w:ascii="Times New Roman" w:hAnsi="Times New Roman" w:cs="Times New Roman"/>
          <w:sz w:val="24"/>
          <w:szCs w:val="24"/>
        </w:rPr>
        <w:t xml:space="preserve">оссийской </w:t>
      </w:r>
      <w:r w:rsidR="00571106" w:rsidRPr="000F386F">
        <w:rPr>
          <w:rFonts w:ascii="Times New Roman" w:hAnsi="Times New Roman" w:cs="Times New Roman"/>
          <w:sz w:val="24"/>
          <w:szCs w:val="24"/>
        </w:rPr>
        <w:t>Ф</w:t>
      </w:r>
      <w:r w:rsidR="00A67FEE" w:rsidRPr="000F386F">
        <w:rPr>
          <w:rFonts w:ascii="Times New Roman" w:hAnsi="Times New Roman" w:cs="Times New Roman"/>
          <w:sz w:val="24"/>
          <w:szCs w:val="24"/>
        </w:rPr>
        <w:t>едерации</w:t>
      </w:r>
      <w:r w:rsidR="00571106" w:rsidRPr="000F386F">
        <w:rPr>
          <w:rFonts w:ascii="Times New Roman" w:hAnsi="Times New Roman" w:cs="Times New Roman"/>
          <w:sz w:val="24"/>
          <w:szCs w:val="24"/>
        </w:rPr>
        <w:t>.</w:t>
      </w:r>
    </w:p>
    <w:p w14:paraId="6C539653" w14:textId="62303273" w:rsidR="000F386F" w:rsidRPr="008D278E" w:rsidRDefault="00301868" w:rsidP="008D278E">
      <w:pPr>
        <w:pStyle w:val="23"/>
        <w:widowControl w:val="0"/>
        <w:tabs>
          <w:tab w:val="left" w:pos="1134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7.4. </w:t>
      </w:r>
      <w:r w:rsidR="000F386F" w:rsidRPr="008D278E">
        <w:rPr>
          <w:rFonts w:ascii="Times New Roman" w:hAnsi="Times New Roman" w:cs="Times New Roman"/>
          <w:sz w:val="24"/>
          <w:szCs w:val="24"/>
        </w:rPr>
        <w:t>Заказчик подтверждает, что скан-копии документов и/или информация о его правоспособности, финансовом состоянии, наличии полномочий у единоличного исполнительного органа и представителя, отсутствии ограничений на совершение и исполнение сделки, наличии ресурсов, необходимых для исполнения сделки, и т.п., которые были направлены по электронной почте ([с любого адреса домена @_____.__] [,] [с адресов _____@_____.__, _____@_____.__]</w:t>
      </w:r>
      <w:r w:rsidR="0043709A" w:rsidRPr="00EE509F">
        <w:rPr>
          <w:rFonts w:eastAsia="Calibri"/>
          <w:vertAlign w:val="superscript"/>
          <w:lang w:eastAsia="en-US"/>
        </w:rPr>
        <w:footnoteReference w:id="3"/>
      </w:r>
      <w:r w:rsidR="000F386F" w:rsidRPr="008D278E">
        <w:rPr>
          <w:rFonts w:ascii="Times New Roman" w:hAnsi="Times New Roman" w:cs="Times New Roman"/>
          <w:sz w:val="24"/>
          <w:szCs w:val="24"/>
        </w:rPr>
        <w:t>), соответствуют подлинникам документов/соответствует действительности. Сторона подтверждает, что указанные адреса электронной почты на момент направления документов/информации находились под ее контролем или контролем ее уполномоченных сотрудников/представителей.</w:t>
      </w:r>
    </w:p>
    <w:p w14:paraId="306A61D7" w14:textId="1D212EA0" w:rsidR="000F386F" w:rsidRPr="008D278E" w:rsidRDefault="00301868" w:rsidP="008D278E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7.5.</w:t>
      </w:r>
      <w:r w:rsidR="000F386F" w:rsidRPr="008D278E">
        <w:rPr>
          <w:rFonts w:ascii="Times New Roman" w:hAnsi="Times New Roman" w:cs="Times New Roman"/>
          <w:sz w:val="24"/>
          <w:szCs w:val="24"/>
        </w:rPr>
        <w:t xml:space="preserve"> Если иное не предусмотрено договором, упомянутые в тексте договора первичные учетные документы составляются по формам, утвержденным Стандартом по применению Альбома унифицированных форм</w:t>
      </w:r>
      <w:r w:rsidR="000F386F" w:rsidRPr="008D278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первичных учетных документов ПАО «ГМК «Норильский никель» (размещен на официальном сайте по адресу: </w:t>
      </w:r>
      <w:hyperlink r:id="rId9" w:history="1">
        <w:hyperlink r:id="rId10" w:anchor="standart-for-the-application" w:history="1">
          <w:r w:rsidR="000F386F" w:rsidRPr="008D278E">
            <w:rPr>
              <w:rStyle w:val="af3"/>
              <w:rFonts w:ascii="Times New Roman" w:hAnsi="Times New Roman" w:cs="Times New Roman"/>
              <w:sz w:val="24"/>
              <w:szCs w:val="24"/>
            </w:rPr>
            <w:t>https://www.nornickel.ru/suppliers/tenders/instructions-and-templates/#standart-for-the-application</w:t>
          </w:r>
        </w:hyperlink>
        <w:r w:rsidR="000F386F" w:rsidRPr="008D278E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eastAsia="en-US"/>
          </w:rPr>
          <w:t>/</w:t>
        </w:r>
      </w:hyperlink>
      <w:r w:rsidR="000F386F" w:rsidRPr="008D278E">
        <w:rPr>
          <w:rFonts w:ascii="Times New Roman" w:eastAsia="Calibri" w:hAnsi="Times New Roman" w:cs="Times New Roman"/>
          <w:sz w:val="24"/>
          <w:szCs w:val="24"/>
          <w:lang w:eastAsia="en-US"/>
        </w:rPr>
        <w:t>)</w:t>
      </w:r>
      <w:r w:rsidR="000F386F" w:rsidRPr="008D278E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="000F386F" w:rsidRPr="008D278E">
        <w:rPr>
          <w:rFonts w:ascii="Times New Roman" w:hAnsi="Times New Roman" w:cs="Times New Roman"/>
          <w:sz w:val="24"/>
          <w:szCs w:val="24"/>
        </w:rPr>
        <w:t xml:space="preserve">(далее – Стандарт) </w:t>
      </w:r>
      <w:r w:rsidR="000F386F" w:rsidRPr="008D278E">
        <w:rPr>
          <w:rFonts w:ascii="Times New Roman" w:eastAsia="Calibri" w:hAnsi="Times New Roman" w:cs="Times New Roman"/>
          <w:sz w:val="24"/>
          <w:szCs w:val="24"/>
          <w:lang w:eastAsia="en-US"/>
        </w:rPr>
        <w:t>в редакции на дату составления первичного учетного документа.</w:t>
      </w:r>
    </w:p>
    <w:p w14:paraId="3493D99C" w14:textId="70C7CD54" w:rsidR="000F386F" w:rsidRPr="000F386F" w:rsidRDefault="000F386F" w:rsidP="008D278E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D278E">
        <w:rPr>
          <w:rFonts w:ascii="Times New Roman" w:eastAsia="Calibri" w:hAnsi="Times New Roman" w:cs="Times New Roman"/>
          <w:sz w:val="24"/>
          <w:szCs w:val="24"/>
          <w:lang w:eastAsia="en-US"/>
        </w:rPr>
        <w:t>В случае необходимости составления первичного учетного документа, не упомянутого в договоре, документ составляется по соответствующей форме, предусмотренной Стандартом, а при отсутствии соответствующей формы в Стандарте – в свободной форме и должен содержать обязательные реквизиты, предусмотренные Федеральным законом от 06.12.2011 № 402–ФЗ «О бухгалтерском учете».</w:t>
      </w:r>
      <w:r w:rsidRPr="008D278E">
        <w:rPr>
          <w:rStyle w:val="a5"/>
          <w:rFonts w:ascii="Times New Roman" w:eastAsia="Calibri" w:hAnsi="Times New Roman" w:cs="Times New Roman"/>
          <w:sz w:val="24"/>
          <w:szCs w:val="24"/>
          <w:lang w:eastAsia="en-US"/>
        </w:rPr>
        <w:footnoteReference w:id="4"/>
      </w:r>
    </w:p>
    <w:p w14:paraId="7EE2CA71" w14:textId="7A1CE61A" w:rsidR="006130E1" w:rsidRPr="000F386F" w:rsidRDefault="00301868" w:rsidP="008D278E">
      <w:pPr>
        <w:widowControl w:val="0"/>
        <w:tabs>
          <w:tab w:val="left" w:pos="0"/>
          <w:tab w:val="left" w:pos="567"/>
          <w:tab w:val="left" w:pos="709"/>
          <w:tab w:val="left" w:pos="1080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7.6</w:t>
      </w:r>
      <w:r w:rsidR="006130E1" w:rsidRPr="00D02CB2">
        <w:rPr>
          <w:rFonts w:ascii="Times New Roman" w:hAnsi="Times New Roman" w:cs="Times New Roman"/>
          <w:sz w:val="24"/>
          <w:szCs w:val="24"/>
        </w:rPr>
        <w:t xml:space="preserve">. Неотъемлемой частью </w:t>
      </w:r>
      <w:r w:rsidR="00F425F8" w:rsidRPr="005903D3">
        <w:rPr>
          <w:rFonts w:ascii="Times New Roman" w:hAnsi="Times New Roman" w:cs="Times New Roman"/>
          <w:sz w:val="24"/>
          <w:szCs w:val="24"/>
        </w:rPr>
        <w:t>д</w:t>
      </w:r>
      <w:r w:rsidR="006130E1" w:rsidRPr="005903D3">
        <w:rPr>
          <w:rFonts w:ascii="Times New Roman" w:hAnsi="Times New Roman" w:cs="Times New Roman"/>
          <w:sz w:val="24"/>
          <w:szCs w:val="24"/>
        </w:rPr>
        <w:t xml:space="preserve">оговора являются следующие разделы Общих условий договоров (далее – «Общие условия»), в редакции на дату заключения </w:t>
      </w:r>
      <w:r w:rsidR="00F425F8" w:rsidRPr="00F54FEC">
        <w:rPr>
          <w:rFonts w:ascii="Times New Roman" w:hAnsi="Times New Roman" w:cs="Times New Roman"/>
          <w:sz w:val="24"/>
          <w:szCs w:val="24"/>
        </w:rPr>
        <w:t>д</w:t>
      </w:r>
      <w:r w:rsidR="006130E1" w:rsidRPr="00F54FEC">
        <w:rPr>
          <w:rFonts w:ascii="Times New Roman" w:hAnsi="Times New Roman" w:cs="Times New Roman"/>
          <w:sz w:val="24"/>
          <w:szCs w:val="24"/>
        </w:rPr>
        <w:t xml:space="preserve">оговора, размещенные на официальном сайте ПАО «ГМК «Норильский никель» по адресу: </w:t>
      </w:r>
      <w:hyperlink r:id="rId11" w:anchor="obshchie-usloviya-dogovorov" w:history="1">
        <w:r w:rsidR="006130E1" w:rsidRPr="000F386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https://www.nornickel.ru/suppliers/contractual-documentation/#obshchie-usloviya-dogovorov</w:t>
        </w:r>
      </w:hyperlink>
      <w:r w:rsidR="006130E1" w:rsidRPr="000F386F">
        <w:rPr>
          <w:rFonts w:ascii="Times New Roman" w:hAnsi="Times New Roman" w:cs="Times New Roman"/>
          <w:sz w:val="24"/>
          <w:szCs w:val="24"/>
        </w:rPr>
        <w:t>:</w:t>
      </w:r>
    </w:p>
    <w:p w14:paraId="5D7D3D52" w14:textId="77777777" w:rsidR="006130E1" w:rsidRPr="000F386F" w:rsidRDefault="006130E1" w:rsidP="008D278E">
      <w:pPr>
        <w:widowControl w:val="0"/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F386F">
        <w:rPr>
          <w:rFonts w:ascii="Times New Roman" w:hAnsi="Times New Roman" w:cs="Times New Roman"/>
          <w:sz w:val="24"/>
          <w:szCs w:val="24"/>
        </w:rPr>
        <w:t>- «Действие непреодолимой силы»;</w:t>
      </w:r>
    </w:p>
    <w:p w14:paraId="28A65EC3" w14:textId="77777777" w:rsidR="006130E1" w:rsidRPr="005903D3" w:rsidRDefault="006130E1" w:rsidP="008D278E">
      <w:pPr>
        <w:widowControl w:val="0"/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903D3">
        <w:rPr>
          <w:rFonts w:ascii="Times New Roman" w:hAnsi="Times New Roman" w:cs="Times New Roman"/>
          <w:sz w:val="24"/>
          <w:szCs w:val="24"/>
        </w:rPr>
        <w:t>- «Конфиденциальность»;</w:t>
      </w:r>
    </w:p>
    <w:p w14:paraId="118E2EDE" w14:textId="77777777" w:rsidR="006130E1" w:rsidRPr="005903D3" w:rsidRDefault="006130E1" w:rsidP="008D278E">
      <w:pPr>
        <w:widowControl w:val="0"/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903D3">
        <w:rPr>
          <w:rFonts w:ascii="Times New Roman" w:hAnsi="Times New Roman" w:cs="Times New Roman"/>
          <w:sz w:val="24"/>
          <w:szCs w:val="24"/>
        </w:rPr>
        <w:t>- «Порядок разрешения споров»;</w:t>
      </w:r>
    </w:p>
    <w:p w14:paraId="16A8ADD4" w14:textId="77777777" w:rsidR="006130E1" w:rsidRPr="00F54FEC" w:rsidRDefault="006130E1" w:rsidP="008D278E">
      <w:pPr>
        <w:widowControl w:val="0"/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54FEC">
        <w:rPr>
          <w:rFonts w:ascii="Times New Roman" w:hAnsi="Times New Roman" w:cs="Times New Roman"/>
          <w:sz w:val="24"/>
          <w:szCs w:val="24"/>
        </w:rPr>
        <w:t>- «Антикоррупционная оговорка»;</w:t>
      </w:r>
    </w:p>
    <w:p w14:paraId="602153D0" w14:textId="77777777" w:rsidR="006130E1" w:rsidRPr="00F54FEC" w:rsidRDefault="006130E1" w:rsidP="008D278E">
      <w:pPr>
        <w:widowControl w:val="0"/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54FEC">
        <w:rPr>
          <w:rFonts w:ascii="Times New Roman" w:hAnsi="Times New Roman" w:cs="Times New Roman"/>
          <w:sz w:val="24"/>
          <w:szCs w:val="24"/>
        </w:rPr>
        <w:t>- «Прочие условия»;</w:t>
      </w:r>
    </w:p>
    <w:p w14:paraId="79993C6F" w14:textId="77777777" w:rsidR="006130E1" w:rsidRPr="00F54FEC" w:rsidRDefault="006130E1" w:rsidP="008D278E">
      <w:pPr>
        <w:widowControl w:val="0"/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54FEC">
        <w:rPr>
          <w:rFonts w:ascii="Times New Roman" w:hAnsi="Times New Roman" w:cs="Times New Roman"/>
          <w:sz w:val="24"/>
          <w:szCs w:val="24"/>
        </w:rPr>
        <w:t>- «Защита персональных данных».</w:t>
      </w:r>
    </w:p>
    <w:p w14:paraId="06B0616B" w14:textId="1A3A5549" w:rsidR="006130E1" w:rsidRPr="000F386F" w:rsidRDefault="006130E1" w:rsidP="008D278E">
      <w:pPr>
        <w:widowControl w:val="0"/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54FEC">
        <w:rPr>
          <w:rFonts w:ascii="Times New Roman" w:hAnsi="Times New Roman" w:cs="Times New Roman"/>
          <w:sz w:val="24"/>
          <w:szCs w:val="24"/>
          <w:lang w:eastAsia="ar-SA"/>
        </w:rPr>
        <w:lastRenderedPageBreak/>
        <w:t xml:space="preserve">В Общих условиях Исполнитель именуется «Компания», а </w:t>
      </w:r>
      <w:r w:rsidRPr="008D278E">
        <w:rPr>
          <w:rFonts w:ascii="Times New Roman" w:hAnsi="Times New Roman" w:cs="Times New Roman"/>
          <w:sz w:val="24"/>
          <w:szCs w:val="24"/>
          <w:lang w:eastAsia="ar-SA"/>
        </w:rPr>
        <w:t>Заказчик</w:t>
      </w:r>
      <w:r w:rsidRPr="000F386F">
        <w:rPr>
          <w:rFonts w:ascii="Times New Roman" w:hAnsi="Times New Roman" w:cs="Times New Roman"/>
          <w:sz w:val="24"/>
          <w:szCs w:val="24"/>
          <w:lang w:eastAsia="ar-SA"/>
        </w:rPr>
        <w:t xml:space="preserve"> – «Контрагент».</w:t>
      </w:r>
    </w:p>
    <w:p w14:paraId="3795F959" w14:textId="05CAFD37" w:rsidR="006130E1" w:rsidRPr="00F54FEC" w:rsidRDefault="006130E1" w:rsidP="008D278E">
      <w:pPr>
        <w:widowControl w:val="0"/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F386F">
        <w:rPr>
          <w:rFonts w:ascii="Times New Roman" w:hAnsi="Times New Roman" w:cs="Times New Roman"/>
          <w:sz w:val="24"/>
          <w:szCs w:val="24"/>
          <w:lang w:eastAsia="ar-SA"/>
        </w:rPr>
        <w:t xml:space="preserve">Подписанием </w:t>
      </w:r>
      <w:r w:rsidR="00F425F8" w:rsidRPr="00D02CB2">
        <w:rPr>
          <w:rFonts w:ascii="Times New Roman" w:hAnsi="Times New Roman" w:cs="Times New Roman"/>
          <w:sz w:val="24"/>
          <w:szCs w:val="24"/>
          <w:lang w:eastAsia="ar-SA"/>
        </w:rPr>
        <w:t>д</w:t>
      </w:r>
      <w:r w:rsidRPr="00D02CB2">
        <w:rPr>
          <w:rFonts w:ascii="Times New Roman" w:hAnsi="Times New Roman" w:cs="Times New Roman"/>
          <w:sz w:val="24"/>
          <w:szCs w:val="24"/>
          <w:lang w:eastAsia="ar-SA"/>
        </w:rPr>
        <w:t xml:space="preserve">оговора </w:t>
      </w:r>
      <w:r w:rsidR="00F425F8" w:rsidRPr="008D278E">
        <w:rPr>
          <w:rFonts w:ascii="Times New Roman" w:hAnsi="Times New Roman" w:cs="Times New Roman"/>
          <w:sz w:val="24"/>
          <w:szCs w:val="24"/>
        </w:rPr>
        <w:t>Стороны подтверждают, что ознакомлены с Общими условиями до момента заключения Договора, понимают их смысл и полностью согласны</w:t>
      </w:r>
      <w:r w:rsidRPr="005903D3">
        <w:rPr>
          <w:rFonts w:ascii="Times New Roman" w:hAnsi="Times New Roman" w:cs="Times New Roman"/>
          <w:sz w:val="24"/>
          <w:szCs w:val="24"/>
          <w:lang w:eastAsia="ar-SA"/>
        </w:rPr>
        <w:t xml:space="preserve">. При расхождении между положениями </w:t>
      </w:r>
      <w:r w:rsidR="00F425F8" w:rsidRPr="005903D3">
        <w:rPr>
          <w:rFonts w:ascii="Times New Roman" w:hAnsi="Times New Roman" w:cs="Times New Roman"/>
          <w:sz w:val="24"/>
          <w:szCs w:val="24"/>
          <w:lang w:eastAsia="ar-SA"/>
        </w:rPr>
        <w:t>д</w:t>
      </w:r>
      <w:r w:rsidRPr="00F54FEC">
        <w:rPr>
          <w:rFonts w:ascii="Times New Roman" w:hAnsi="Times New Roman" w:cs="Times New Roman"/>
          <w:sz w:val="24"/>
          <w:szCs w:val="24"/>
          <w:lang w:eastAsia="ar-SA"/>
        </w:rPr>
        <w:t xml:space="preserve">оговора и Общих условий применяются положения </w:t>
      </w:r>
      <w:r w:rsidR="00F425F8" w:rsidRPr="00F54FEC">
        <w:rPr>
          <w:rFonts w:ascii="Times New Roman" w:hAnsi="Times New Roman" w:cs="Times New Roman"/>
          <w:sz w:val="24"/>
          <w:szCs w:val="24"/>
          <w:lang w:eastAsia="ar-SA"/>
        </w:rPr>
        <w:t>д</w:t>
      </w:r>
      <w:r w:rsidRPr="00F54FEC">
        <w:rPr>
          <w:rFonts w:ascii="Times New Roman" w:hAnsi="Times New Roman" w:cs="Times New Roman"/>
          <w:sz w:val="24"/>
          <w:szCs w:val="24"/>
          <w:lang w:eastAsia="ar-SA"/>
        </w:rPr>
        <w:t>оговора.</w:t>
      </w:r>
    </w:p>
    <w:p w14:paraId="04DA591E" w14:textId="2C6B42A1" w:rsidR="00F425F8" w:rsidRPr="00F54FEC" w:rsidRDefault="00F425F8" w:rsidP="008D278E">
      <w:pPr>
        <w:widowControl w:val="0"/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3A8CDD17" w14:textId="77777777" w:rsidR="00F425F8" w:rsidRPr="008D278E" w:rsidRDefault="00F425F8" w:rsidP="008D278E">
      <w:pPr>
        <w:widowControl w:val="0"/>
        <w:tabs>
          <w:tab w:val="left" w:pos="0"/>
          <w:tab w:val="left" w:pos="567"/>
        </w:tabs>
        <w:spacing w:after="0"/>
        <w:ind w:firstLine="709"/>
        <w:jc w:val="both"/>
        <w:outlineLvl w:val="1"/>
        <w:rPr>
          <w:rFonts w:ascii="Times New Roman" w:hAnsi="Times New Roman" w:cs="Times New Roman"/>
          <w:i/>
          <w:sz w:val="24"/>
          <w:szCs w:val="24"/>
        </w:rPr>
      </w:pPr>
      <w:r w:rsidRPr="008D278E">
        <w:rPr>
          <w:rFonts w:ascii="Times New Roman" w:hAnsi="Times New Roman" w:cs="Times New Roman"/>
          <w:i/>
          <w:sz w:val="24"/>
          <w:szCs w:val="24"/>
        </w:rPr>
        <w:t>Примечание: в исключительных случаях допускается заключение договора без ссылок на Общие условия. При этом Общие условия распечатываются, оформляются как приложение к Договору и подписываются обеими Сторонами.</w:t>
      </w:r>
    </w:p>
    <w:p w14:paraId="490A80D0" w14:textId="77777777" w:rsidR="00F425F8" w:rsidRPr="008D278E" w:rsidRDefault="00F425F8" w:rsidP="008D278E">
      <w:pPr>
        <w:widowControl w:val="0"/>
        <w:tabs>
          <w:tab w:val="left" w:pos="0"/>
          <w:tab w:val="left" w:pos="567"/>
        </w:tabs>
        <w:spacing w:after="0"/>
        <w:ind w:firstLine="709"/>
        <w:jc w:val="both"/>
        <w:outlineLvl w:val="1"/>
        <w:rPr>
          <w:rFonts w:ascii="Times New Roman" w:hAnsi="Times New Roman" w:cs="Times New Roman"/>
          <w:i/>
          <w:sz w:val="24"/>
          <w:szCs w:val="24"/>
        </w:rPr>
      </w:pPr>
    </w:p>
    <w:p w14:paraId="32FC9403" w14:textId="2A8DD7A9" w:rsidR="00F425F8" w:rsidRPr="008D278E" w:rsidRDefault="00F425F8" w:rsidP="008D278E">
      <w:pPr>
        <w:widowControl w:val="0"/>
        <w:tabs>
          <w:tab w:val="left" w:pos="0"/>
          <w:tab w:val="left" w:pos="567"/>
        </w:tabs>
        <w:spacing w:after="0"/>
        <w:ind w:firstLine="709"/>
        <w:jc w:val="both"/>
        <w:outlineLvl w:val="1"/>
        <w:rPr>
          <w:rFonts w:ascii="Times New Roman" w:hAnsi="Times New Roman" w:cs="Times New Roman"/>
          <w:i/>
          <w:sz w:val="24"/>
          <w:szCs w:val="24"/>
        </w:rPr>
      </w:pPr>
      <w:r w:rsidRPr="008D278E">
        <w:rPr>
          <w:rFonts w:ascii="Times New Roman" w:hAnsi="Times New Roman" w:cs="Times New Roman"/>
          <w:i/>
          <w:sz w:val="24"/>
          <w:szCs w:val="24"/>
        </w:rPr>
        <w:t>В исключительных случаях в договоры включаются положения, которые дополняют или изменяют Общие условия.</w:t>
      </w:r>
    </w:p>
    <w:p w14:paraId="1EC718E0" w14:textId="77777777" w:rsidR="00F425F8" w:rsidRPr="008D278E" w:rsidRDefault="00F425F8" w:rsidP="008D278E">
      <w:pPr>
        <w:widowControl w:val="0"/>
        <w:tabs>
          <w:tab w:val="left" w:pos="0"/>
          <w:tab w:val="left" w:pos="567"/>
        </w:tabs>
        <w:spacing w:after="0"/>
        <w:ind w:firstLine="709"/>
        <w:jc w:val="both"/>
        <w:outlineLvl w:val="1"/>
        <w:rPr>
          <w:rFonts w:ascii="Times New Roman" w:hAnsi="Times New Roman" w:cs="Times New Roman"/>
          <w:i/>
          <w:sz w:val="24"/>
          <w:szCs w:val="24"/>
        </w:rPr>
      </w:pPr>
      <w:r w:rsidRPr="008D278E">
        <w:rPr>
          <w:rFonts w:ascii="Times New Roman" w:hAnsi="Times New Roman" w:cs="Times New Roman"/>
          <w:i/>
          <w:sz w:val="24"/>
          <w:szCs w:val="24"/>
        </w:rPr>
        <w:t>Примеры формулировок для включения в договоры:</w:t>
      </w:r>
    </w:p>
    <w:p w14:paraId="5711FE6C" w14:textId="4D98B8EE" w:rsidR="00F425F8" w:rsidRPr="008D278E" w:rsidRDefault="00F425F8" w:rsidP="008D278E">
      <w:pPr>
        <w:widowControl w:val="0"/>
        <w:tabs>
          <w:tab w:val="left" w:pos="0"/>
          <w:tab w:val="left" w:pos="567"/>
        </w:tabs>
        <w:spacing w:after="0"/>
        <w:ind w:firstLine="709"/>
        <w:jc w:val="both"/>
        <w:outlineLvl w:val="1"/>
        <w:rPr>
          <w:rFonts w:ascii="Times New Roman" w:hAnsi="Times New Roman" w:cs="Times New Roman"/>
          <w:i/>
          <w:sz w:val="24"/>
          <w:szCs w:val="24"/>
        </w:rPr>
      </w:pPr>
      <w:r w:rsidRPr="008D278E">
        <w:rPr>
          <w:rFonts w:ascii="Times New Roman" w:hAnsi="Times New Roman" w:cs="Times New Roman"/>
          <w:i/>
          <w:sz w:val="24"/>
          <w:szCs w:val="24"/>
        </w:rPr>
        <w:t>К договору не применяется [пункт __ раздела] / [раздел] Общих условий «__________________________» (наименование раздела).</w:t>
      </w:r>
    </w:p>
    <w:p w14:paraId="685A6626" w14:textId="41EE48DC" w:rsidR="00F425F8" w:rsidRDefault="00F425F8" w:rsidP="008D278E">
      <w:pPr>
        <w:widowControl w:val="0"/>
        <w:tabs>
          <w:tab w:val="left" w:pos="0"/>
          <w:tab w:val="left" w:pos="567"/>
        </w:tabs>
        <w:spacing w:after="0"/>
        <w:ind w:firstLine="709"/>
        <w:jc w:val="both"/>
        <w:outlineLvl w:val="1"/>
        <w:rPr>
          <w:rFonts w:ascii="Times New Roman" w:hAnsi="Times New Roman" w:cs="Times New Roman"/>
          <w:i/>
          <w:sz w:val="24"/>
          <w:szCs w:val="24"/>
        </w:rPr>
      </w:pPr>
      <w:r w:rsidRPr="008D278E">
        <w:rPr>
          <w:rFonts w:ascii="Times New Roman" w:hAnsi="Times New Roman" w:cs="Times New Roman"/>
          <w:i/>
          <w:sz w:val="24"/>
          <w:szCs w:val="24"/>
        </w:rPr>
        <w:t>Изложить пункт ____ раздела Общих условий «__________________» (наименование раздела) в следующей редакции: «___. ____________________________________________________».</w:t>
      </w:r>
    </w:p>
    <w:p w14:paraId="6D6DEE25" w14:textId="77777777" w:rsidR="00FE23E4" w:rsidRPr="008D278E" w:rsidRDefault="00FE23E4" w:rsidP="008D278E">
      <w:pPr>
        <w:widowControl w:val="0"/>
        <w:tabs>
          <w:tab w:val="left" w:pos="0"/>
          <w:tab w:val="left" w:pos="567"/>
        </w:tabs>
        <w:spacing w:after="0"/>
        <w:ind w:firstLine="709"/>
        <w:jc w:val="both"/>
        <w:outlineLvl w:val="1"/>
        <w:rPr>
          <w:rFonts w:ascii="Times New Roman" w:hAnsi="Times New Roman" w:cs="Times New Roman"/>
          <w:i/>
          <w:sz w:val="24"/>
          <w:szCs w:val="24"/>
        </w:rPr>
      </w:pPr>
    </w:p>
    <w:p w14:paraId="7C02101D" w14:textId="58FD3FAE" w:rsidR="00F425F8" w:rsidRPr="008D278E" w:rsidRDefault="00F425F8" w:rsidP="008D278E">
      <w:pPr>
        <w:pStyle w:val="a7"/>
        <w:widowControl w:val="0"/>
        <w:numPr>
          <w:ilvl w:val="1"/>
          <w:numId w:val="48"/>
        </w:numPr>
        <w:tabs>
          <w:tab w:val="left" w:pos="0"/>
          <w:tab w:val="left" w:pos="567"/>
        </w:tabs>
        <w:spacing w:after="0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D278E">
        <w:rPr>
          <w:rFonts w:ascii="Times New Roman" w:hAnsi="Times New Roman" w:cs="Times New Roman"/>
          <w:sz w:val="24"/>
          <w:szCs w:val="24"/>
        </w:rPr>
        <w:t xml:space="preserve"> В случае невозможности разрешения споров и разногласий, возникших из Договора, в претензионном порядке они подлежат рассмотрению в соответствии с действующим законодательством Российской Федерации в Арбитражном суде</w:t>
      </w:r>
      <w:r w:rsidR="00D87801">
        <w:rPr>
          <w:rFonts w:ascii="Times New Roman" w:hAnsi="Times New Roman" w:cs="Times New Roman"/>
          <w:sz w:val="24"/>
          <w:szCs w:val="24"/>
        </w:rPr>
        <w:t xml:space="preserve"> Красноярского края</w:t>
      </w:r>
      <w:r w:rsidRPr="008D278E">
        <w:rPr>
          <w:rFonts w:ascii="Times New Roman" w:hAnsi="Times New Roman" w:cs="Times New Roman"/>
          <w:sz w:val="24"/>
          <w:szCs w:val="24"/>
        </w:rPr>
        <w:t>.</w:t>
      </w:r>
    </w:p>
    <w:p w14:paraId="6644E69D" w14:textId="44F94DD2" w:rsidR="00F425F8" w:rsidRPr="008D278E" w:rsidRDefault="00D87801" w:rsidP="008D278E">
      <w:pPr>
        <w:widowControl w:val="0"/>
        <w:tabs>
          <w:tab w:val="left" w:pos="0"/>
          <w:tab w:val="left" w:pos="567"/>
        </w:tabs>
        <w:spacing w:after="0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7.8. </w:t>
      </w:r>
      <w:r w:rsidR="00F425F8" w:rsidRPr="008D278E">
        <w:rPr>
          <w:rFonts w:ascii="Times New Roman" w:hAnsi="Times New Roman" w:cs="Times New Roman"/>
          <w:sz w:val="24"/>
          <w:szCs w:val="24"/>
        </w:rPr>
        <w:t xml:space="preserve">Уведомление </w:t>
      </w:r>
      <w:r w:rsidR="00FE23E4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F425F8" w:rsidRPr="008D278E">
        <w:rPr>
          <w:rFonts w:ascii="Times New Roman" w:hAnsi="Times New Roman" w:cs="Times New Roman"/>
          <w:sz w:val="24"/>
          <w:szCs w:val="24"/>
        </w:rPr>
        <w:t xml:space="preserve">в адрес </w:t>
      </w:r>
      <w:r w:rsidR="00FE23E4">
        <w:rPr>
          <w:rFonts w:ascii="Times New Roman" w:hAnsi="Times New Roman" w:cs="Times New Roman"/>
          <w:sz w:val="24"/>
          <w:szCs w:val="24"/>
        </w:rPr>
        <w:t xml:space="preserve">Исполнителя </w:t>
      </w:r>
      <w:r w:rsidR="00F425F8" w:rsidRPr="008D278E">
        <w:rPr>
          <w:rFonts w:ascii="Times New Roman" w:hAnsi="Times New Roman" w:cs="Times New Roman"/>
          <w:sz w:val="24"/>
          <w:szCs w:val="24"/>
        </w:rPr>
        <w:t>в соответствии с антикоррупционной оговоркой, содержащейся в Общих условиях, должно быть направлено:</w:t>
      </w:r>
    </w:p>
    <w:p w14:paraId="7C4FFAA2" w14:textId="77777777" w:rsidR="00F425F8" w:rsidRPr="008D278E" w:rsidRDefault="00F425F8" w:rsidP="008D278E">
      <w:pPr>
        <w:widowControl w:val="0"/>
        <w:tabs>
          <w:tab w:val="left" w:pos="0"/>
          <w:tab w:val="left" w:pos="567"/>
        </w:tabs>
        <w:spacing w:after="0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D278E">
        <w:rPr>
          <w:rFonts w:ascii="Times New Roman" w:hAnsi="Times New Roman" w:cs="Times New Roman"/>
          <w:sz w:val="24"/>
          <w:szCs w:val="24"/>
        </w:rPr>
        <w:t xml:space="preserve">- в ___________ [по адресу: ___________, а также] по электронному адресу: </w:t>
      </w:r>
      <w:hyperlink r:id="rId12" w:history="1">
        <w:r w:rsidRPr="008D278E">
          <w:rPr>
            <w:rStyle w:val="af3"/>
            <w:rFonts w:ascii="Times New Roman" w:hAnsi="Times New Roman" w:cs="Times New Roman"/>
            <w:sz w:val="24"/>
            <w:szCs w:val="24"/>
          </w:rPr>
          <w:t>________@_________.ru</w:t>
        </w:r>
      </w:hyperlink>
      <w:r w:rsidRPr="008D278E">
        <w:rPr>
          <w:rFonts w:ascii="Times New Roman" w:hAnsi="Times New Roman" w:cs="Times New Roman"/>
          <w:sz w:val="24"/>
          <w:szCs w:val="24"/>
        </w:rPr>
        <w:t>;</w:t>
      </w:r>
    </w:p>
    <w:p w14:paraId="234F24BF" w14:textId="77777777" w:rsidR="00F425F8" w:rsidRPr="008D278E" w:rsidRDefault="00F425F8" w:rsidP="008D278E">
      <w:pPr>
        <w:widowControl w:val="0"/>
        <w:tabs>
          <w:tab w:val="left" w:pos="0"/>
          <w:tab w:val="left" w:pos="567"/>
        </w:tabs>
        <w:spacing w:after="0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D278E">
        <w:rPr>
          <w:rFonts w:ascii="Times New Roman" w:hAnsi="Times New Roman" w:cs="Times New Roman"/>
          <w:sz w:val="24"/>
          <w:szCs w:val="24"/>
        </w:rPr>
        <w:t xml:space="preserve">- в Департамент расследований и экономической защиты ПАО «ГМК «Норильский никель» по электронному адресу: </w:t>
      </w:r>
      <w:hyperlink r:id="rId13" w:history="1">
        <w:r w:rsidRPr="008D278E">
          <w:rPr>
            <w:rStyle w:val="af3"/>
            <w:rFonts w:ascii="Times New Roman" w:hAnsi="Times New Roman" w:cs="Times New Roman"/>
            <w:sz w:val="24"/>
            <w:szCs w:val="24"/>
          </w:rPr>
          <w:t>serovpm@nornik.ru</w:t>
        </w:r>
      </w:hyperlink>
      <w:r w:rsidRPr="008D278E">
        <w:rPr>
          <w:rFonts w:ascii="Times New Roman" w:hAnsi="Times New Roman" w:cs="Times New Roman"/>
          <w:sz w:val="24"/>
          <w:szCs w:val="24"/>
        </w:rPr>
        <w:t>;</w:t>
      </w:r>
    </w:p>
    <w:p w14:paraId="2E416BA9" w14:textId="77777777" w:rsidR="00F425F8" w:rsidRPr="008D278E" w:rsidRDefault="00F425F8" w:rsidP="008D278E">
      <w:pPr>
        <w:widowControl w:val="0"/>
        <w:tabs>
          <w:tab w:val="left" w:pos="0"/>
          <w:tab w:val="left" w:pos="567"/>
        </w:tabs>
        <w:spacing w:after="0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D278E">
        <w:rPr>
          <w:rFonts w:ascii="Times New Roman" w:hAnsi="Times New Roman" w:cs="Times New Roman"/>
          <w:sz w:val="24"/>
          <w:szCs w:val="24"/>
        </w:rPr>
        <w:t xml:space="preserve">- в Службу корпоративного доверия ПАО «ГМК «Норильский никель» по электронному адресу: </w:t>
      </w:r>
      <w:hyperlink r:id="rId14" w:history="1">
        <w:r w:rsidRPr="008D278E">
          <w:rPr>
            <w:rStyle w:val="af3"/>
            <w:rFonts w:ascii="Times New Roman" w:hAnsi="Times New Roman" w:cs="Times New Roman"/>
            <w:sz w:val="24"/>
            <w:szCs w:val="24"/>
          </w:rPr>
          <w:t>skd@nornik.ru</w:t>
        </w:r>
      </w:hyperlink>
      <w:r w:rsidRPr="008D278E">
        <w:rPr>
          <w:rFonts w:ascii="Times New Roman" w:hAnsi="Times New Roman" w:cs="Times New Roman"/>
          <w:sz w:val="24"/>
          <w:szCs w:val="24"/>
        </w:rPr>
        <w:t>.</w:t>
      </w:r>
    </w:p>
    <w:p w14:paraId="7B463C51" w14:textId="77777777" w:rsidR="00FE23E4" w:rsidRPr="008D278E" w:rsidRDefault="00FE23E4" w:rsidP="008D278E">
      <w:pPr>
        <w:widowControl w:val="0"/>
        <w:tabs>
          <w:tab w:val="left" w:pos="0"/>
          <w:tab w:val="left" w:pos="567"/>
        </w:tabs>
        <w:spacing w:after="0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119CF266" w14:textId="18D46647" w:rsidR="00F425F8" w:rsidRPr="008D278E" w:rsidRDefault="00F425F8" w:rsidP="008D278E">
      <w:pPr>
        <w:widowControl w:val="0"/>
        <w:tabs>
          <w:tab w:val="left" w:pos="0"/>
          <w:tab w:val="left" w:pos="567"/>
        </w:tabs>
        <w:spacing w:after="0"/>
        <w:ind w:firstLine="709"/>
        <w:jc w:val="both"/>
        <w:outlineLvl w:val="1"/>
        <w:rPr>
          <w:rFonts w:ascii="Times New Roman" w:hAnsi="Times New Roman" w:cs="Times New Roman"/>
          <w:i/>
          <w:sz w:val="24"/>
          <w:szCs w:val="24"/>
        </w:rPr>
      </w:pPr>
      <w:r w:rsidRPr="008D278E">
        <w:rPr>
          <w:rFonts w:ascii="Times New Roman" w:hAnsi="Times New Roman" w:cs="Times New Roman"/>
          <w:i/>
          <w:sz w:val="24"/>
          <w:szCs w:val="24"/>
        </w:rPr>
        <w:t>Если контрагенту необходимо получать уведомление, предусмотренное антикоррупционной оговоркой в Общих условиях, по адресу, отличному о</w:t>
      </w:r>
      <w:r w:rsidR="00B22BF0" w:rsidRPr="005903D3">
        <w:rPr>
          <w:rFonts w:ascii="Times New Roman" w:hAnsi="Times New Roman" w:cs="Times New Roman"/>
          <w:i/>
          <w:sz w:val="24"/>
          <w:szCs w:val="24"/>
        </w:rPr>
        <w:t>т адреса, указанного в разделе д</w:t>
      </w:r>
      <w:r w:rsidRPr="008D278E">
        <w:rPr>
          <w:rFonts w:ascii="Times New Roman" w:hAnsi="Times New Roman" w:cs="Times New Roman"/>
          <w:i/>
          <w:sz w:val="24"/>
          <w:szCs w:val="24"/>
        </w:rPr>
        <w:t xml:space="preserve">оговора о реквизитах Сторон, дополнить </w:t>
      </w:r>
      <w:r w:rsidR="00B22BF0">
        <w:rPr>
          <w:rFonts w:ascii="Times New Roman" w:hAnsi="Times New Roman" w:cs="Times New Roman"/>
          <w:i/>
          <w:sz w:val="24"/>
          <w:szCs w:val="24"/>
        </w:rPr>
        <w:t>д</w:t>
      </w:r>
      <w:r w:rsidRPr="008D278E">
        <w:rPr>
          <w:rFonts w:ascii="Times New Roman" w:hAnsi="Times New Roman" w:cs="Times New Roman"/>
          <w:i/>
          <w:sz w:val="24"/>
          <w:szCs w:val="24"/>
        </w:rPr>
        <w:t>оговор следующим абзацем:</w:t>
      </w:r>
    </w:p>
    <w:p w14:paraId="4D0BF2E5" w14:textId="1BCD2EC3" w:rsidR="00F425F8" w:rsidRPr="008D278E" w:rsidRDefault="00F425F8" w:rsidP="008D278E">
      <w:pPr>
        <w:widowControl w:val="0"/>
        <w:tabs>
          <w:tab w:val="left" w:pos="0"/>
          <w:tab w:val="left" w:pos="567"/>
        </w:tabs>
        <w:spacing w:after="0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D278E">
        <w:rPr>
          <w:rFonts w:ascii="Times New Roman" w:hAnsi="Times New Roman" w:cs="Times New Roman"/>
          <w:sz w:val="24"/>
          <w:szCs w:val="24"/>
        </w:rPr>
        <w:t xml:space="preserve">Адрес </w:t>
      </w:r>
      <w:r w:rsidR="00B22BF0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8D278E">
        <w:rPr>
          <w:rFonts w:ascii="Times New Roman" w:hAnsi="Times New Roman" w:cs="Times New Roman"/>
          <w:sz w:val="24"/>
          <w:szCs w:val="24"/>
        </w:rPr>
        <w:t xml:space="preserve">для направления уведомления </w:t>
      </w:r>
      <w:r w:rsidR="00B22BF0">
        <w:rPr>
          <w:rFonts w:ascii="Times New Roman" w:hAnsi="Times New Roman" w:cs="Times New Roman"/>
          <w:sz w:val="24"/>
          <w:szCs w:val="24"/>
        </w:rPr>
        <w:t xml:space="preserve">Исполнителем </w:t>
      </w:r>
      <w:r w:rsidRPr="008D278E">
        <w:rPr>
          <w:rFonts w:ascii="Times New Roman" w:hAnsi="Times New Roman" w:cs="Times New Roman"/>
          <w:sz w:val="24"/>
          <w:szCs w:val="24"/>
        </w:rPr>
        <w:t>в соответствии с антикоррупционной оговоркой, содержащейся в Общих условиях: ______________________.</w:t>
      </w:r>
    </w:p>
    <w:p w14:paraId="777F99EF" w14:textId="77777777" w:rsidR="00FE23E4" w:rsidRPr="008D278E" w:rsidRDefault="00FE23E4" w:rsidP="008D278E">
      <w:pPr>
        <w:widowControl w:val="0"/>
        <w:tabs>
          <w:tab w:val="left" w:pos="0"/>
          <w:tab w:val="left" w:pos="567"/>
        </w:tabs>
        <w:spacing w:after="0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5839359D" w14:textId="74C45A37" w:rsidR="00F425F8" w:rsidRPr="008D278E" w:rsidRDefault="00F425F8" w:rsidP="008D278E">
      <w:pPr>
        <w:widowControl w:val="0"/>
        <w:tabs>
          <w:tab w:val="left" w:pos="0"/>
          <w:tab w:val="left" w:pos="567"/>
        </w:tabs>
        <w:spacing w:after="0"/>
        <w:ind w:firstLine="709"/>
        <w:jc w:val="both"/>
        <w:outlineLvl w:val="1"/>
        <w:rPr>
          <w:rFonts w:ascii="Times New Roman" w:hAnsi="Times New Roman" w:cs="Times New Roman"/>
          <w:i/>
          <w:sz w:val="24"/>
          <w:szCs w:val="24"/>
        </w:rPr>
      </w:pPr>
      <w:r w:rsidRPr="008D278E">
        <w:rPr>
          <w:rFonts w:ascii="Times New Roman" w:hAnsi="Times New Roman" w:cs="Times New Roman"/>
          <w:i/>
          <w:sz w:val="24"/>
          <w:szCs w:val="24"/>
        </w:rPr>
        <w:t>Если контрагенту необходимо получать уведомления и сообщения в соответствии с разделом Общих условий о защите персональных данных по адресу, отличному о</w:t>
      </w:r>
      <w:r w:rsidR="00B22BF0" w:rsidRPr="005903D3">
        <w:rPr>
          <w:rFonts w:ascii="Times New Roman" w:hAnsi="Times New Roman" w:cs="Times New Roman"/>
          <w:i/>
          <w:sz w:val="24"/>
          <w:szCs w:val="24"/>
        </w:rPr>
        <w:t>т адреса, указанного в разделе д</w:t>
      </w:r>
      <w:r w:rsidRPr="008D278E">
        <w:rPr>
          <w:rFonts w:ascii="Times New Roman" w:hAnsi="Times New Roman" w:cs="Times New Roman"/>
          <w:i/>
          <w:sz w:val="24"/>
          <w:szCs w:val="24"/>
        </w:rPr>
        <w:t xml:space="preserve">оговора </w:t>
      </w:r>
      <w:r w:rsidR="00B22BF0" w:rsidRPr="005903D3">
        <w:rPr>
          <w:rFonts w:ascii="Times New Roman" w:hAnsi="Times New Roman" w:cs="Times New Roman"/>
          <w:i/>
          <w:sz w:val="24"/>
          <w:szCs w:val="24"/>
        </w:rPr>
        <w:t>о реквизитах Сторон, дополнить д</w:t>
      </w:r>
      <w:r w:rsidRPr="008D278E">
        <w:rPr>
          <w:rFonts w:ascii="Times New Roman" w:hAnsi="Times New Roman" w:cs="Times New Roman"/>
          <w:i/>
          <w:sz w:val="24"/>
          <w:szCs w:val="24"/>
        </w:rPr>
        <w:t>оговор следующим пунктом:</w:t>
      </w:r>
    </w:p>
    <w:p w14:paraId="25CAADB7" w14:textId="55E5835F" w:rsidR="00F425F8" w:rsidRPr="008D278E" w:rsidRDefault="00B22BF0" w:rsidP="008D278E">
      <w:pPr>
        <w:widowControl w:val="0"/>
        <w:tabs>
          <w:tab w:val="left" w:pos="0"/>
          <w:tab w:val="left" w:pos="567"/>
        </w:tabs>
        <w:spacing w:after="0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7.9.</w:t>
      </w:r>
      <w:r w:rsidR="00F425F8" w:rsidRPr="008D278E">
        <w:rPr>
          <w:rFonts w:ascii="Times New Roman" w:hAnsi="Times New Roman" w:cs="Times New Roman"/>
          <w:sz w:val="24"/>
          <w:szCs w:val="24"/>
        </w:rPr>
        <w:t xml:space="preserve"> Адрес </w:t>
      </w:r>
      <w:r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F425F8" w:rsidRPr="008D278E">
        <w:rPr>
          <w:rFonts w:ascii="Times New Roman" w:hAnsi="Times New Roman" w:cs="Times New Roman"/>
          <w:sz w:val="24"/>
          <w:szCs w:val="24"/>
        </w:rPr>
        <w:t>для направления уведомлений в соответствии с разделом о защите персональных данных, содержащимся в Общих условиях: ______________________.</w:t>
      </w:r>
    </w:p>
    <w:p w14:paraId="4D1FE4C1" w14:textId="77777777" w:rsidR="00FE23E4" w:rsidRPr="000F386F" w:rsidRDefault="00FE23E4" w:rsidP="008D278E">
      <w:pPr>
        <w:widowControl w:val="0"/>
        <w:tabs>
          <w:tab w:val="left" w:pos="0"/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42F05BB9" w14:textId="2C4AC754" w:rsidR="006130E1" w:rsidRPr="008D278E" w:rsidRDefault="00B22BF0" w:rsidP="008D278E">
      <w:pPr>
        <w:pStyle w:val="a7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7.10</w:t>
      </w:r>
      <w:r w:rsidR="006130E1" w:rsidRPr="008D278E">
        <w:rPr>
          <w:rFonts w:ascii="Times New Roman" w:hAnsi="Times New Roman" w:cs="Times New Roman"/>
          <w:sz w:val="24"/>
          <w:szCs w:val="24"/>
        </w:rPr>
        <w:t>.   Неотъемлемой частью настоящего договора являются следующие приложения:</w:t>
      </w:r>
    </w:p>
    <w:p w14:paraId="64176874" w14:textId="3DBE621A" w:rsidR="006130E1" w:rsidRPr="008D278E" w:rsidRDefault="006130E1" w:rsidP="008D278E">
      <w:pPr>
        <w:widowControl w:val="0"/>
        <w:tabs>
          <w:tab w:val="left" w:pos="0"/>
          <w:tab w:val="left" w:pos="142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278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Приложение № </w:t>
      </w:r>
      <w:r w:rsidR="00BD7A64">
        <w:rPr>
          <w:rFonts w:ascii="Times New Roman" w:eastAsia="Times New Roman" w:hAnsi="Times New Roman" w:cs="Times New Roman"/>
          <w:sz w:val="24"/>
          <w:szCs w:val="24"/>
          <w:lang w:eastAsia="zh-CN"/>
        </w:rPr>
        <w:t>1</w:t>
      </w:r>
      <w:r w:rsidRPr="008D278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2F186B" w:rsidRPr="008D278E">
        <w:rPr>
          <w:rFonts w:ascii="Times New Roman" w:eastAsia="Times New Roman" w:hAnsi="Times New Roman" w:cs="Times New Roman"/>
          <w:sz w:val="24"/>
          <w:szCs w:val="24"/>
          <w:lang w:eastAsia="zh-CN"/>
        </w:rPr>
        <w:t>–</w:t>
      </w:r>
      <w:r w:rsidRPr="008D278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2F186B" w:rsidRPr="008D278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Форма </w:t>
      </w:r>
      <w:r w:rsidRPr="008D278E">
        <w:rPr>
          <w:rFonts w:ascii="Times New Roman" w:eastAsia="Times New Roman" w:hAnsi="Times New Roman" w:cs="Times New Roman"/>
          <w:sz w:val="24"/>
          <w:szCs w:val="24"/>
          <w:lang w:eastAsia="zh-CN"/>
        </w:rPr>
        <w:t>Планов</w:t>
      </w:r>
      <w:r w:rsidR="002F186B" w:rsidRPr="008D278E">
        <w:rPr>
          <w:rFonts w:ascii="Times New Roman" w:eastAsia="Times New Roman" w:hAnsi="Times New Roman" w:cs="Times New Roman"/>
          <w:sz w:val="24"/>
          <w:szCs w:val="24"/>
          <w:lang w:eastAsia="zh-CN"/>
        </w:rPr>
        <w:t>ой</w:t>
      </w:r>
      <w:r w:rsidRPr="008D278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квартальн</w:t>
      </w:r>
      <w:r w:rsidR="002F186B" w:rsidRPr="008D278E">
        <w:rPr>
          <w:rFonts w:ascii="Times New Roman" w:eastAsia="Times New Roman" w:hAnsi="Times New Roman" w:cs="Times New Roman"/>
          <w:sz w:val="24"/>
          <w:szCs w:val="24"/>
          <w:lang w:eastAsia="zh-CN"/>
        </w:rPr>
        <w:t>ой</w:t>
      </w:r>
      <w:r w:rsidRPr="008D278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заявк</w:t>
      </w:r>
      <w:r w:rsidR="002F186B" w:rsidRPr="008D278E">
        <w:rPr>
          <w:rFonts w:ascii="Times New Roman" w:eastAsia="Times New Roman" w:hAnsi="Times New Roman" w:cs="Times New Roman"/>
          <w:sz w:val="24"/>
          <w:szCs w:val="24"/>
          <w:lang w:eastAsia="zh-CN"/>
        </w:rPr>
        <w:t>и</w:t>
      </w:r>
      <w:r w:rsidRPr="008D278E">
        <w:rPr>
          <w:rFonts w:ascii="Times New Roman" w:eastAsia="Times New Roman" w:hAnsi="Times New Roman" w:cs="Times New Roman"/>
          <w:sz w:val="24"/>
          <w:szCs w:val="24"/>
          <w:lang w:eastAsia="zh-CN"/>
        </w:rPr>
        <w:t>;</w:t>
      </w:r>
    </w:p>
    <w:p w14:paraId="710F1C2E" w14:textId="635D3015" w:rsidR="006130E1" w:rsidRPr="008D278E" w:rsidRDefault="00BD7A64" w:rsidP="008D278E">
      <w:pPr>
        <w:widowControl w:val="0"/>
        <w:tabs>
          <w:tab w:val="left" w:pos="0"/>
          <w:tab w:val="left" w:pos="142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278E">
        <w:rPr>
          <w:rFonts w:ascii="Times New Roman" w:eastAsia="Times New Roman" w:hAnsi="Times New Roman" w:cs="Times New Roman"/>
          <w:sz w:val="24"/>
          <w:szCs w:val="24"/>
          <w:lang w:eastAsia="zh-CN"/>
        </w:rPr>
        <w:t>[</w:t>
      </w:r>
      <w:r w:rsidR="006130E1" w:rsidRPr="008D278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</w:t>
      </w:r>
      <w:r w:rsidR="006130E1" w:rsidRPr="008D278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5F6002" w:rsidRPr="008D278E">
        <w:rPr>
          <w:rFonts w:ascii="Times New Roman" w:eastAsia="Times New Roman" w:hAnsi="Times New Roman" w:cs="Times New Roman"/>
          <w:sz w:val="24"/>
          <w:szCs w:val="24"/>
          <w:lang w:eastAsia="zh-CN"/>
        </w:rPr>
        <w:t>–</w:t>
      </w:r>
      <w:r w:rsidR="006130E1" w:rsidRPr="008D278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5F6002" w:rsidRPr="008D278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Форма </w:t>
      </w:r>
      <w:r w:rsidR="006130E1" w:rsidRPr="008D278E">
        <w:rPr>
          <w:rFonts w:ascii="Times New Roman" w:eastAsia="Times New Roman" w:hAnsi="Times New Roman" w:cs="Times New Roman"/>
          <w:sz w:val="24"/>
          <w:szCs w:val="24"/>
          <w:lang w:eastAsia="zh-CN"/>
        </w:rPr>
        <w:t>Заявк</w:t>
      </w:r>
      <w:r w:rsidR="005F6002" w:rsidRPr="008D278E">
        <w:rPr>
          <w:rFonts w:ascii="Times New Roman" w:eastAsia="Times New Roman" w:hAnsi="Times New Roman" w:cs="Times New Roman"/>
          <w:sz w:val="24"/>
          <w:szCs w:val="24"/>
          <w:lang w:eastAsia="zh-CN"/>
        </w:rPr>
        <w:t>и</w:t>
      </w:r>
      <w:r w:rsidR="006130E1" w:rsidRPr="008D278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 участие в учебном мероприятии</w:t>
      </w:r>
      <w:r w:rsidRPr="008D278E">
        <w:rPr>
          <w:rFonts w:ascii="Times New Roman" w:eastAsia="Times New Roman" w:hAnsi="Times New Roman" w:cs="Times New Roman"/>
          <w:sz w:val="24"/>
          <w:szCs w:val="24"/>
          <w:lang w:eastAsia="zh-CN"/>
        </w:rPr>
        <w:t>]</w:t>
      </w:r>
      <w:r>
        <w:rPr>
          <w:rStyle w:val="a5"/>
          <w:rFonts w:ascii="Times New Roman" w:eastAsia="Times New Roman" w:hAnsi="Times New Roman" w:cs="Times New Roman"/>
          <w:sz w:val="24"/>
          <w:szCs w:val="24"/>
          <w:lang w:eastAsia="zh-CN"/>
        </w:rPr>
        <w:footnoteReference w:id="5"/>
      </w:r>
      <w:r w:rsidR="00485D91" w:rsidRPr="00877AF7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186098AF" w14:textId="77777777" w:rsidR="005C5F47" w:rsidRPr="00696500" w:rsidRDefault="005C5F47" w:rsidP="008D278E">
      <w:pPr>
        <w:pStyle w:val="Iauiue1"/>
        <w:widowControl/>
        <w:tabs>
          <w:tab w:val="left" w:pos="426"/>
        </w:tabs>
        <w:ind w:left="360"/>
        <w:jc w:val="both"/>
        <w:rPr>
          <w:b/>
          <w:sz w:val="24"/>
          <w:szCs w:val="24"/>
        </w:rPr>
      </w:pPr>
    </w:p>
    <w:p w14:paraId="3BE08641" w14:textId="12EF7241" w:rsidR="00F856FF" w:rsidRDefault="00F856FF" w:rsidP="00F856FF">
      <w:pPr>
        <w:pStyle w:val="Iauiue1"/>
        <w:tabs>
          <w:tab w:val="left" w:pos="426"/>
        </w:tabs>
        <w:spacing w:line="276" w:lineRule="auto"/>
        <w:ind w:left="357"/>
        <w:contextualSpacing/>
        <w:mirrorIndents/>
        <w:jc w:val="center"/>
        <w:rPr>
          <w:b/>
          <w:sz w:val="24"/>
          <w:szCs w:val="24"/>
          <w:vertAlign w:val="superscript"/>
        </w:rPr>
      </w:pPr>
      <w:r>
        <w:rPr>
          <w:b/>
          <w:sz w:val="24"/>
          <w:szCs w:val="24"/>
        </w:rPr>
        <w:t>8</w:t>
      </w:r>
      <w:r w:rsidRPr="00877AF7">
        <w:rPr>
          <w:b/>
          <w:sz w:val="24"/>
          <w:szCs w:val="24"/>
        </w:rPr>
        <w:t>.   Адреса, реквизиты и подписи Сторон</w:t>
      </w:r>
      <w:r>
        <w:rPr>
          <w:b/>
          <w:sz w:val="24"/>
          <w:szCs w:val="24"/>
        </w:rPr>
        <w:t xml:space="preserve"> </w:t>
      </w:r>
      <w:r>
        <w:rPr>
          <w:rStyle w:val="a5"/>
          <w:b/>
          <w:sz w:val="24"/>
          <w:szCs w:val="24"/>
        </w:rPr>
        <w:footnoteReference w:id="6"/>
      </w:r>
    </w:p>
    <w:tbl>
      <w:tblPr>
        <w:tblW w:w="967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752"/>
        <w:gridCol w:w="4925"/>
      </w:tblGrid>
      <w:tr w:rsidR="00F856FF" w:rsidRPr="00696500" w14:paraId="345AE09F" w14:textId="77777777" w:rsidTr="004D030C">
        <w:trPr>
          <w:trHeight w:val="442"/>
        </w:trPr>
        <w:tc>
          <w:tcPr>
            <w:tcW w:w="4752" w:type="dxa"/>
            <w:vAlign w:val="center"/>
          </w:tcPr>
          <w:p w14:paraId="2F8B3C03" w14:textId="77777777" w:rsidR="00F856FF" w:rsidRDefault="00F856FF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Cs/>
                <w:kern w:val="20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«Исполнитель»:</w:t>
            </w:r>
            <w:r w:rsidRPr="00696500">
              <w:rPr>
                <w:rFonts w:ascii="Times New Roman" w:hAnsi="Times New Roman" w:cs="Times New Roman"/>
                <w:bCs/>
                <w:kern w:val="20"/>
                <w:sz w:val="24"/>
                <w:szCs w:val="24"/>
              </w:rPr>
              <w:t xml:space="preserve"> </w:t>
            </w:r>
          </w:p>
          <w:p w14:paraId="0B8A151C" w14:textId="77777777" w:rsidR="00F856FF" w:rsidRPr="00696500" w:rsidRDefault="00F856FF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 w:val="0"/>
                <w:bCs/>
                <w:i/>
                <w:kern w:val="20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bCs/>
                <w:kern w:val="20"/>
                <w:sz w:val="24"/>
                <w:szCs w:val="24"/>
              </w:rPr>
              <w:t xml:space="preserve">ЧОУ ДПО «Корпоративный </w:t>
            </w:r>
            <w:r w:rsidRPr="00696500">
              <w:rPr>
                <w:rFonts w:ascii="Times New Roman" w:hAnsi="Times New Roman" w:cs="Times New Roman"/>
                <w:bCs/>
                <w:kern w:val="20"/>
                <w:sz w:val="24"/>
                <w:szCs w:val="24"/>
              </w:rPr>
              <w:br/>
              <w:t>университет «Норильский никель</w:t>
            </w: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9650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96500">
              <w:rPr>
                <w:rFonts w:ascii="Times New Roman" w:hAnsi="Times New Roman" w:cs="Times New Roman"/>
                <w:b w:val="0"/>
                <w:i/>
                <w:color w:val="0041C2"/>
                <w:sz w:val="24"/>
                <w:szCs w:val="24"/>
              </w:rPr>
              <w:t>www.university.nornik.ru</w:t>
            </w:r>
          </w:p>
          <w:p w14:paraId="4B589ABA" w14:textId="77777777" w:rsidR="00F856FF" w:rsidRPr="00696500" w:rsidRDefault="00F856FF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b w:val="0"/>
                <w:sz w:val="24"/>
                <w:szCs w:val="24"/>
              </w:rPr>
              <w:t>Адрес места нахождения:</w:t>
            </w:r>
            <w:r w:rsidRPr="00696500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69650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663305, Красноярский край, г. Норильск, </w:t>
            </w:r>
            <w:r w:rsidRPr="00696500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>ул. Талнахская, д. 31,</w:t>
            </w:r>
          </w:p>
          <w:p w14:paraId="2134BD52" w14:textId="77777777" w:rsidR="00F856FF" w:rsidRPr="00696500" w:rsidRDefault="00F856FF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b w:val="0"/>
                <w:sz w:val="24"/>
                <w:szCs w:val="24"/>
              </w:rPr>
              <w:t>Адрес для корреспонденции:</w:t>
            </w:r>
            <w:r w:rsidRPr="00696500" w:rsidDel="003E77C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69650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663305, Красноярский край, г. Норильск, </w:t>
            </w:r>
            <w:r w:rsidRPr="00696500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ул. Талнахская, д. 31, </w:t>
            </w:r>
            <w:r w:rsidRPr="00696500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>ИНН  7703391671 КПП  245701001</w:t>
            </w:r>
          </w:p>
          <w:p w14:paraId="7F4FADE7" w14:textId="77777777" w:rsidR="00F856FF" w:rsidRPr="00696500" w:rsidRDefault="00F856FF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b w:val="0"/>
                <w:sz w:val="24"/>
                <w:szCs w:val="24"/>
              </w:rPr>
              <w:t>р/с 40703810275520011816</w:t>
            </w:r>
          </w:p>
          <w:p w14:paraId="2ECF832F" w14:textId="77777777" w:rsidR="00F856FF" w:rsidRPr="00696500" w:rsidRDefault="00F856FF" w:rsidP="004D030C">
            <w:pPr>
              <w:pStyle w:val="ConsNormal"/>
              <w:ind w:firstLine="0"/>
              <w:contextualSpacing/>
              <w:mirrorIndents/>
              <w:rPr>
                <w:rFonts w:ascii="Times New Roman" w:hAnsi="Times New Roman" w:cs="Times New Roman"/>
              </w:rPr>
            </w:pPr>
            <w:r w:rsidRPr="00696500">
              <w:rPr>
                <w:rFonts w:ascii="Times New Roman" w:hAnsi="Times New Roman" w:cs="Times New Roman"/>
              </w:rPr>
              <w:t xml:space="preserve">в Сибирском филиале </w:t>
            </w:r>
            <w:r w:rsidRPr="00696500">
              <w:rPr>
                <w:rFonts w:ascii="Times New Roman" w:hAnsi="Times New Roman" w:cs="Times New Roman"/>
              </w:rPr>
              <w:br/>
              <w:t xml:space="preserve">ПАО РОСБАНК г. Красноярск     </w:t>
            </w:r>
          </w:p>
          <w:p w14:paraId="69E87D1C" w14:textId="77777777" w:rsidR="00F856FF" w:rsidRPr="00696500" w:rsidRDefault="00F856FF" w:rsidP="004D030C">
            <w:pPr>
              <w:pStyle w:val="ConsNonformat"/>
              <w:autoSpaceDE/>
              <w:autoSpaceDN/>
              <w:adjustRightInd/>
              <w:contextualSpacing/>
              <w:mirrorIndents/>
              <w:rPr>
                <w:rFonts w:ascii="Times New Roman" w:hAnsi="Times New Roman" w:cs="Times New Roman"/>
              </w:rPr>
            </w:pPr>
            <w:r w:rsidRPr="00696500">
              <w:rPr>
                <w:rFonts w:ascii="Times New Roman" w:hAnsi="Times New Roman" w:cs="Times New Roman"/>
              </w:rPr>
              <w:t xml:space="preserve">к/с 30101810000000000388 </w:t>
            </w:r>
            <w:r w:rsidRPr="00696500">
              <w:rPr>
                <w:rFonts w:ascii="Times New Roman" w:hAnsi="Times New Roman" w:cs="Times New Roman"/>
              </w:rPr>
              <w:br/>
              <w:t xml:space="preserve">БИК </w:t>
            </w:r>
            <w:r w:rsidRPr="00696500">
              <w:rPr>
                <w:rFonts w:ascii="Times New Roman" w:hAnsi="Times New Roman" w:cs="Times New Roman"/>
                <w:bCs/>
              </w:rPr>
              <w:t>040407388</w:t>
            </w:r>
          </w:p>
          <w:p w14:paraId="17148F9D" w14:textId="77777777" w:rsidR="00F856FF" w:rsidRPr="00696500" w:rsidRDefault="00F856FF" w:rsidP="004D030C">
            <w:pPr>
              <w:widowControl w:val="0"/>
              <w:spacing w:line="240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Тел.: (3919) 25-39-30 факс 25-34-00</w:t>
            </w:r>
          </w:p>
          <w:p w14:paraId="0AD637DB" w14:textId="77777777" w:rsidR="00F856FF" w:rsidRDefault="00F856FF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Адрес электронной почты: </w:t>
            </w:r>
          </w:p>
          <w:p w14:paraId="57297A6A" w14:textId="77777777" w:rsidR="00F856FF" w:rsidRPr="00696500" w:rsidRDefault="00F856FF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hyperlink r:id="rId15" w:history="1">
              <w:r w:rsidRPr="00696500">
                <w:rPr>
                  <w:rStyle w:val="af3"/>
                  <w:rFonts w:ascii="Times New Roman" w:hAnsi="Times New Roman" w:cs="Times New Roman"/>
                  <w:b w:val="0"/>
                  <w:sz w:val="24"/>
                  <w:szCs w:val="24"/>
                  <w:u w:val="none"/>
                  <w:lang w:val="en-US" w:eastAsia="ru-RU"/>
                </w:rPr>
                <w:t>university</w:t>
              </w:r>
              <w:r w:rsidRPr="00696500">
                <w:rPr>
                  <w:rStyle w:val="af3"/>
                  <w:rFonts w:ascii="Times New Roman" w:hAnsi="Times New Roman" w:cs="Times New Roman"/>
                  <w:b w:val="0"/>
                  <w:sz w:val="24"/>
                  <w:szCs w:val="24"/>
                  <w:lang w:eastAsia="ru-RU"/>
                </w:rPr>
                <w:t>@nornik.ru</w:t>
              </w:r>
            </w:hyperlink>
            <w:r w:rsidRPr="00696500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br/>
            </w:r>
          </w:p>
          <w:p w14:paraId="6D4A14A3" w14:textId="77777777" w:rsidR="00F856FF" w:rsidRPr="00696500" w:rsidRDefault="00F856FF" w:rsidP="004D030C">
            <w:pPr>
              <w:widowControl w:val="0"/>
              <w:tabs>
                <w:tab w:val="left" w:pos="4520"/>
              </w:tabs>
              <w:ind w:right="31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14:paraId="4E06B324" w14:textId="77777777" w:rsidR="00F856FF" w:rsidRPr="00696500" w:rsidRDefault="00F856FF" w:rsidP="004D030C">
            <w:pPr>
              <w:widowControl w:val="0"/>
              <w:snapToGrid w:val="0"/>
              <w:ind w:right="-3"/>
              <w:contextualSpacing/>
              <w:mirrorIndent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__________________/Ф.И.О./</w:t>
            </w:r>
            <w:r w:rsidRPr="00696500">
              <w:rPr>
                <w:rFonts w:ascii="Times New Roman" w:hAnsi="Times New Roman" w:cs="Times New Roman"/>
                <w:sz w:val="24"/>
                <w:szCs w:val="24"/>
              </w:rPr>
              <w:br/>
              <w:t>«_____» ___________ 20 ___</w:t>
            </w:r>
            <w:r w:rsidRPr="00696500">
              <w:rPr>
                <w:rFonts w:ascii="Times New Roman" w:hAnsi="Times New Roman" w:cs="Times New Roman"/>
                <w:sz w:val="24"/>
                <w:szCs w:val="24"/>
              </w:rPr>
              <w:br/>
              <w:t>М.П.</w:t>
            </w:r>
          </w:p>
        </w:tc>
        <w:tc>
          <w:tcPr>
            <w:tcW w:w="4925" w:type="dxa"/>
          </w:tcPr>
          <w:p w14:paraId="721344B7" w14:textId="77777777" w:rsidR="00F856FF" w:rsidRPr="00696500" w:rsidRDefault="00F856FF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b/>
                <w:sz w:val="24"/>
                <w:szCs w:val="24"/>
              </w:rPr>
              <w:t>«Заказчик»:</w:t>
            </w:r>
            <w:r w:rsidRPr="006965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__________________________________</w:t>
            </w:r>
          </w:p>
          <w:p w14:paraId="68401C1C" w14:textId="77777777" w:rsidR="00F856FF" w:rsidRPr="00696500" w:rsidRDefault="00F856FF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35348" w14:textId="77777777" w:rsidR="00F856FF" w:rsidRPr="00696500" w:rsidRDefault="00F856FF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Адрес места нахождения:</w:t>
            </w:r>
            <w:r w:rsidRPr="006965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____________</w:t>
            </w:r>
          </w:p>
          <w:p w14:paraId="0F1EEDB1" w14:textId="77777777" w:rsidR="00F856FF" w:rsidRPr="00696500" w:rsidRDefault="00F856FF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i/>
                <w:sz w:val="24"/>
                <w:szCs w:val="24"/>
              </w:rPr>
              <w:t>__________________________________</w:t>
            </w:r>
          </w:p>
          <w:p w14:paraId="30914E95" w14:textId="77777777" w:rsidR="00F856FF" w:rsidRPr="00696500" w:rsidRDefault="00F856FF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Адрес для корреспонденции:</w:t>
            </w:r>
            <w:r w:rsidRPr="00696500" w:rsidDel="003E7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  <w:p w14:paraId="51807535" w14:textId="77777777" w:rsidR="00F856FF" w:rsidRPr="00696500" w:rsidRDefault="00F856FF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14:paraId="481D4C3E" w14:textId="77777777" w:rsidR="00F856FF" w:rsidRPr="00696500" w:rsidRDefault="00F856FF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ИНН ___________ КПП _____________</w:t>
            </w:r>
          </w:p>
          <w:p w14:paraId="2702C622" w14:textId="77777777" w:rsidR="00F856FF" w:rsidRPr="00696500" w:rsidRDefault="00F856FF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р/с _______________________________</w:t>
            </w:r>
          </w:p>
          <w:p w14:paraId="3077D780" w14:textId="77777777" w:rsidR="00F856FF" w:rsidRPr="00696500" w:rsidRDefault="00F856FF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в_________________________________</w:t>
            </w:r>
          </w:p>
          <w:p w14:paraId="0093187B" w14:textId="77777777" w:rsidR="00F856FF" w:rsidRPr="00696500" w:rsidRDefault="00F856FF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 xml:space="preserve">к/с________________________________ </w:t>
            </w:r>
          </w:p>
          <w:p w14:paraId="261EC508" w14:textId="77777777" w:rsidR="00F856FF" w:rsidRPr="00696500" w:rsidRDefault="00F856FF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БИК ______________________________</w:t>
            </w:r>
          </w:p>
          <w:p w14:paraId="05798D0B" w14:textId="77777777" w:rsidR="00F856FF" w:rsidRPr="00696500" w:rsidRDefault="00F856FF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Телефон ___________________________</w:t>
            </w:r>
          </w:p>
          <w:p w14:paraId="23248267" w14:textId="77777777" w:rsidR="00F856FF" w:rsidRPr="00696500" w:rsidRDefault="00F856FF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Факс ______________________________</w:t>
            </w:r>
          </w:p>
          <w:p w14:paraId="4AAB695E" w14:textId="77777777" w:rsidR="00F856FF" w:rsidRPr="00696500" w:rsidRDefault="00F856FF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  <w:r w:rsidRPr="006965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____________</w:t>
            </w:r>
          </w:p>
          <w:p w14:paraId="2CF62955" w14:textId="77777777" w:rsidR="00F856FF" w:rsidRPr="00696500" w:rsidRDefault="00F856FF" w:rsidP="004D030C">
            <w:pPr>
              <w:pStyle w:val="a9"/>
              <w:widowControl w:val="0"/>
              <w:snapToGrid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9C6C81" w14:textId="77777777" w:rsidR="00F856FF" w:rsidRPr="00696500" w:rsidRDefault="00F856FF" w:rsidP="004D030C">
            <w:pPr>
              <w:pStyle w:val="a9"/>
              <w:widowControl w:val="0"/>
              <w:snapToGrid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FB8DC4" w14:textId="77777777" w:rsidR="00F856FF" w:rsidRDefault="00F856FF" w:rsidP="004D030C">
            <w:pPr>
              <w:widowControl w:val="0"/>
              <w:tabs>
                <w:tab w:val="left" w:pos="4520"/>
              </w:tabs>
              <w:ind w:right="31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7A909E" w14:textId="77777777" w:rsidR="00F856FF" w:rsidRPr="00696500" w:rsidRDefault="00F856FF" w:rsidP="004D030C">
            <w:pPr>
              <w:widowControl w:val="0"/>
              <w:tabs>
                <w:tab w:val="left" w:pos="4520"/>
              </w:tabs>
              <w:ind w:right="31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14:paraId="770AACE6" w14:textId="77777777" w:rsidR="00F856FF" w:rsidRDefault="00F856FF" w:rsidP="004D030C">
            <w:pPr>
              <w:widowControl w:val="0"/>
              <w:snapToGrid w:val="0"/>
              <w:ind w:right="-3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___________________/Ф.И.О./</w:t>
            </w:r>
            <w:r w:rsidRPr="00696500">
              <w:rPr>
                <w:rFonts w:ascii="Times New Roman" w:hAnsi="Times New Roman" w:cs="Times New Roman"/>
                <w:sz w:val="24"/>
                <w:szCs w:val="24"/>
              </w:rPr>
              <w:br/>
              <w:t>«_____» ___________ 20 ___</w:t>
            </w:r>
            <w:r w:rsidRPr="00696500">
              <w:rPr>
                <w:rFonts w:ascii="Times New Roman" w:hAnsi="Times New Roman" w:cs="Times New Roman"/>
                <w:sz w:val="24"/>
                <w:szCs w:val="24"/>
              </w:rPr>
              <w:br/>
              <w:t>М.П.</w:t>
            </w:r>
          </w:p>
          <w:p w14:paraId="6F97F9E6" w14:textId="77777777" w:rsidR="00F856FF" w:rsidRPr="00696500" w:rsidRDefault="00F856FF" w:rsidP="004D030C">
            <w:pPr>
              <w:widowControl w:val="0"/>
              <w:snapToGrid w:val="0"/>
              <w:ind w:right="-3"/>
              <w:contextualSpacing/>
              <w:mirrorIndent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D67F52D" w14:textId="05BA2F79" w:rsidR="00F856FF" w:rsidRDefault="00F856FF" w:rsidP="00F856FF">
      <w:pPr>
        <w:pStyle w:val="Iauiue1"/>
        <w:tabs>
          <w:tab w:val="left" w:pos="426"/>
        </w:tabs>
        <w:spacing w:line="276" w:lineRule="auto"/>
        <w:ind w:left="357"/>
        <w:contextualSpacing/>
        <w:mirrorIndents/>
        <w:jc w:val="center"/>
        <w:rPr>
          <w:b/>
          <w:sz w:val="24"/>
          <w:szCs w:val="24"/>
          <w:vertAlign w:val="superscript"/>
        </w:rPr>
      </w:pPr>
      <w:r>
        <w:rPr>
          <w:b/>
          <w:sz w:val="24"/>
          <w:szCs w:val="24"/>
        </w:rPr>
        <w:t>8</w:t>
      </w:r>
      <w:r w:rsidRPr="00877AF7">
        <w:rPr>
          <w:b/>
          <w:sz w:val="24"/>
          <w:szCs w:val="24"/>
        </w:rPr>
        <w:t>.   Адреса, реквизиты и подписи Сторон</w:t>
      </w:r>
      <w:r>
        <w:rPr>
          <w:b/>
          <w:sz w:val="24"/>
          <w:szCs w:val="24"/>
        </w:rPr>
        <w:t xml:space="preserve"> </w:t>
      </w:r>
      <w:r>
        <w:rPr>
          <w:rStyle w:val="a5"/>
          <w:b/>
          <w:sz w:val="24"/>
          <w:szCs w:val="24"/>
        </w:rPr>
        <w:footnoteReference w:id="7"/>
      </w:r>
    </w:p>
    <w:tbl>
      <w:tblPr>
        <w:tblW w:w="10029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104"/>
        <w:gridCol w:w="4925"/>
      </w:tblGrid>
      <w:tr w:rsidR="00F856FF" w:rsidRPr="00696500" w14:paraId="12D96288" w14:textId="77777777" w:rsidTr="004D030C">
        <w:trPr>
          <w:trHeight w:val="442"/>
        </w:trPr>
        <w:tc>
          <w:tcPr>
            <w:tcW w:w="5104" w:type="dxa"/>
            <w:vAlign w:val="center"/>
          </w:tcPr>
          <w:p w14:paraId="383588C7" w14:textId="77777777" w:rsidR="00F856FF" w:rsidRDefault="00F856FF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Cs/>
                <w:kern w:val="20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«Исполнитель»:</w:t>
            </w:r>
            <w:r w:rsidRPr="009B0971">
              <w:rPr>
                <w:rFonts w:ascii="Times New Roman" w:hAnsi="Times New Roman" w:cs="Times New Roman"/>
                <w:bCs/>
                <w:kern w:val="20"/>
                <w:sz w:val="24"/>
                <w:szCs w:val="24"/>
              </w:rPr>
              <w:t xml:space="preserve"> </w:t>
            </w:r>
          </w:p>
          <w:p w14:paraId="78CD146E" w14:textId="77777777" w:rsidR="00F856FF" w:rsidRDefault="00F856FF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Cs/>
                <w:kern w:val="20"/>
                <w:sz w:val="24"/>
                <w:szCs w:val="24"/>
              </w:rPr>
            </w:pPr>
          </w:p>
          <w:p w14:paraId="6E95AD81" w14:textId="77777777" w:rsidR="00F856FF" w:rsidRDefault="00F856FF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Cs/>
                <w:kern w:val="20"/>
                <w:sz w:val="24"/>
                <w:szCs w:val="24"/>
              </w:rPr>
            </w:pPr>
            <w:r w:rsidRPr="009B0971">
              <w:rPr>
                <w:rFonts w:ascii="Times New Roman" w:hAnsi="Times New Roman" w:cs="Times New Roman"/>
                <w:bCs/>
                <w:kern w:val="20"/>
                <w:sz w:val="24"/>
                <w:szCs w:val="24"/>
              </w:rPr>
              <w:t>ЧОУ ДПО «Корпора</w:t>
            </w:r>
            <w:r w:rsidRPr="004B5BA5">
              <w:rPr>
                <w:rFonts w:ascii="Times New Roman" w:hAnsi="Times New Roman" w:cs="Times New Roman"/>
                <w:bCs/>
                <w:kern w:val="20"/>
                <w:sz w:val="24"/>
                <w:szCs w:val="24"/>
              </w:rPr>
              <w:t>тивный университет «Норильский н</w:t>
            </w:r>
            <w:r w:rsidRPr="009B0971">
              <w:rPr>
                <w:rFonts w:ascii="Times New Roman" w:hAnsi="Times New Roman" w:cs="Times New Roman"/>
                <w:bCs/>
                <w:kern w:val="20"/>
                <w:sz w:val="24"/>
                <w:szCs w:val="24"/>
              </w:rPr>
              <w:t xml:space="preserve">икель» </w:t>
            </w:r>
          </w:p>
          <w:p w14:paraId="7F2E1D47" w14:textId="77777777" w:rsidR="00F856FF" w:rsidRPr="009B0971" w:rsidRDefault="00F856FF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Cs/>
                <w:kern w:val="20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b w:val="0"/>
                <w:i/>
                <w:color w:val="0041C2"/>
                <w:sz w:val="24"/>
                <w:szCs w:val="24"/>
              </w:rPr>
              <w:t>www.university.nornik.ru</w:t>
            </w:r>
          </w:p>
          <w:p w14:paraId="272630E5" w14:textId="77777777" w:rsidR="00F856FF" w:rsidRDefault="00F856FF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</w:pPr>
            <w:r w:rsidRPr="009B0971"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  <w:t xml:space="preserve">Адрес места нахождения юридического лица: 663305, Красноярский край, </w:t>
            </w:r>
          </w:p>
          <w:p w14:paraId="7F2E7DA8" w14:textId="77777777" w:rsidR="00F856FF" w:rsidRDefault="00F856FF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</w:pPr>
            <w:r w:rsidRPr="009B0971"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  <w:t>г. Норильск, ул. Талнахская, д. 31</w:t>
            </w:r>
            <w:r w:rsidRPr="004B0193"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  <w:t xml:space="preserve"> </w:t>
            </w:r>
          </w:p>
          <w:p w14:paraId="35978646" w14:textId="77777777" w:rsidR="00F856FF" w:rsidRDefault="00F856FF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</w:pPr>
            <w:r w:rsidRPr="004B0193"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  <w:t xml:space="preserve">Фактический адрес: 184511, Мурманская область, г. Мончегорск, ул. Кольская, </w:t>
            </w:r>
          </w:p>
          <w:p w14:paraId="1107092B" w14:textId="77777777" w:rsidR="00F856FF" w:rsidRPr="004B0193" w:rsidRDefault="00F856FF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-178"/>
              <w:contextualSpacing/>
              <w:mirrorIndents/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</w:pPr>
            <w:r w:rsidRPr="004B0193"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  <w:t>д. 6а</w:t>
            </w:r>
          </w:p>
          <w:p w14:paraId="55F77303" w14:textId="77777777" w:rsidR="00F856FF" w:rsidRPr="00F96D05" w:rsidRDefault="00F856FF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</w:pPr>
            <w:r w:rsidRPr="00F96D05"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  <w:t>ОГРН 1067799031387</w:t>
            </w:r>
          </w:p>
          <w:p w14:paraId="1104235E" w14:textId="77777777" w:rsidR="00F856FF" w:rsidRPr="00F96D05" w:rsidRDefault="00F856FF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</w:pPr>
            <w:r w:rsidRPr="00F96D05"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  <w:t>ИНН/КПП 7703391671/510743001</w:t>
            </w:r>
          </w:p>
          <w:p w14:paraId="66CD887D" w14:textId="77777777" w:rsidR="00F856FF" w:rsidRDefault="00F856FF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</w:pPr>
            <w:r w:rsidRPr="00F96D05"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  <w:t xml:space="preserve">СЕВЕРО-ЗАПАДНЫЙ ФИЛИАЛ </w:t>
            </w:r>
          </w:p>
          <w:p w14:paraId="75FA1E37" w14:textId="77777777" w:rsidR="00F856FF" w:rsidRPr="00F96D05" w:rsidRDefault="00F856FF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</w:pPr>
            <w:r w:rsidRPr="00F96D05"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  <w:t>ПАО РОСБАНК г. Санкт - Петербург</w:t>
            </w:r>
          </w:p>
          <w:p w14:paraId="17661905" w14:textId="77777777" w:rsidR="00F856FF" w:rsidRPr="00F96D05" w:rsidRDefault="00F856FF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</w:pPr>
            <w:r w:rsidRPr="00F96D05"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  <w:t>р/с 40703810893600000012</w:t>
            </w:r>
          </w:p>
          <w:p w14:paraId="42DAA42A" w14:textId="77777777" w:rsidR="00F856FF" w:rsidRPr="00F96D05" w:rsidRDefault="00F856FF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</w:pPr>
            <w:r w:rsidRPr="00F96D05"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  <w:lastRenderedPageBreak/>
              <w:t>к/с 30101810100000000778</w:t>
            </w:r>
          </w:p>
          <w:p w14:paraId="58D8C6CF" w14:textId="77777777" w:rsidR="00F856FF" w:rsidRPr="00F96D05" w:rsidRDefault="00F856FF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</w:pPr>
            <w:r w:rsidRPr="00F96D05"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  <w:t>БИК 044030778</w:t>
            </w:r>
          </w:p>
          <w:p w14:paraId="0F4FCE17" w14:textId="77777777" w:rsidR="00F856FF" w:rsidRDefault="00F856FF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</w:pPr>
            <w:r w:rsidRPr="009B0971"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  <w:t xml:space="preserve">Тел. (81536) 660-26, </w:t>
            </w:r>
          </w:p>
          <w:p w14:paraId="03A20880" w14:textId="77777777" w:rsidR="00F856FF" w:rsidRPr="009B0971" w:rsidRDefault="00F856FF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</w:pPr>
            <w:r w:rsidRPr="009B0971"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  <w:t>факс (81536) 6-60-36</w:t>
            </w:r>
          </w:p>
          <w:p w14:paraId="7A2CB631" w14:textId="77777777" w:rsidR="00F856FF" w:rsidRPr="009B0971" w:rsidRDefault="00F856FF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317"/>
              <w:contextualSpacing/>
              <w:mirrorIndents/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</w:pPr>
            <w:r w:rsidRPr="009B0971">
              <w:rPr>
                <w:rFonts w:ascii="Times New Roman" w:hAnsi="Times New Roman" w:cs="Times New Roman"/>
                <w:b w:val="0"/>
                <w:bCs/>
                <w:kern w:val="20"/>
                <w:sz w:val="24"/>
                <w:szCs w:val="24"/>
              </w:rPr>
              <w:t xml:space="preserve">Эл.почта  </w:t>
            </w:r>
            <w:hyperlink r:id="rId16" w:history="1">
              <w:r w:rsidRPr="009B0971">
                <w:rPr>
                  <w:rFonts w:ascii="Times New Roman" w:hAnsi="Times New Roman" w:cs="Times New Roman"/>
                  <w:b w:val="0"/>
                  <w:bCs/>
                  <w:kern w:val="20"/>
                  <w:sz w:val="24"/>
                  <w:szCs w:val="24"/>
                </w:rPr>
                <w:t>filialuniversityMonch@nornik.ru</w:t>
              </w:r>
            </w:hyperlink>
          </w:p>
          <w:p w14:paraId="20566FA3" w14:textId="77777777" w:rsidR="00F856FF" w:rsidRPr="00696500" w:rsidRDefault="00F856FF" w:rsidP="004D030C">
            <w:pPr>
              <w:pStyle w:val="211"/>
              <w:keepLines w:val="0"/>
              <w:tabs>
                <w:tab w:val="left" w:pos="4520"/>
              </w:tabs>
              <w:suppressAutoHyphens w:val="0"/>
              <w:snapToGrid w:val="0"/>
              <w:spacing w:before="0"/>
              <w:ind w:right="-36"/>
              <w:contextualSpacing/>
              <w:mirrorIndents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</w:p>
          <w:p w14:paraId="2F05812E" w14:textId="77777777" w:rsidR="00F856FF" w:rsidRPr="00696500" w:rsidRDefault="00F856FF" w:rsidP="004D030C">
            <w:pPr>
              <w:widowControl w:val="0"/>
              <w:tabs>
                <w:tab w:val="left" w:pos="4520"/>
              </w:tabs>
              <w:ind w:right="31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14:paraId="013987B3" w14:textId="77777777" w:rsidR="00F856FF" w:rsidRPr="00696500" w:rsidRDefault="00F856FF" w:rsidP="004D030C">
            <w:pPr>
              <w:widowControl w:val="0"/>
              <w:snapToGrid w:val="0"/>
              <w:ind w:right="-3"/>
              <w:contextualSpacing/>
              <w:mirrorIndent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__________________/Ф.И.О./</w:t>
            </w:r>
            <w:r w:rsidRPr="00696500">
              <w:rPr>
                <w:rFonts w:ascii="Times New Roman" w:hAnsi="Times New Roman" w:cs="Times New Roman"/>
                <w:sz w:val="24"/>
                <w:szCs w:val="24"/>
              </w:rPr>
              <w:br/>
              <w:t>«_____» ___________ 20 ___</w:t>
            </w:r>
            <w:r w:rsidRPr="00696500">
              <w:rPr>
                <w:rFonts w:ascii="Times New Roman" w:hAnsi="Times New Roman" w:cs="Times New Roman"/>
                <w:sz w:val="24"/>
                <w:szCs w:val="24"/>
              </w:rPr>
              <w:br/>
              <w:t>М.П.</w:t>
            </w:r>
          </w:p>
        </w:tc>
        <w:tc>
          <w:tcPr>
            <w:tcW w:w="4925" w:type="dxa"/>
          </w:tcPr>
          <w:p w14:paraId="1717842B" w14:textId="77777777" w:rsidR="00F856FF" w:rsidRDefault="00F856FF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«Заказчик»:</w:t>
            </w:r>
            <w:r w:rsidRPr="006965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7C362A8E" w14:textId="77777777" w:rsidR="00F856FF" w:rsidRDefault="00F856FF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50B731F" w14:textId="77777777" w:rsidR="00F856FF" w:rsidRPr="00696500" w:rsidRDefault="00F856FF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i/>
                <w:sz w:val="24"/>
                <w:szCs w:val="24"/>
              </w:rPr>
              <w:t>__________________________________</w:t>
            </w:r>
          </w:p>
          <w:p w14:paraId="634C5349" w14:textId="77777777" w:rsidR="00F856FF" w:rsidRPr="00696500" w:rsidRDefault="00F856FF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240E5C" w14:textId="77777777" w:rsidR="00F856FF" w:rsidRPr="00696500" w:rsidRDefault="00F856FF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Адрес места нахождения:</w:t>
            </w:r>
            <w:r w:rsidRPr="006965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____________</w:t>
            </w:r>
          </w:p>
          <w:p w14:paraId="3C47960C" w14:textId="77777777" w:rsidR="00F856FF" w:rsidRPr="00696500" w:rsidRDefault="00F856FF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i/>
                <w:sz w:val="24"/>
                <w:szCs w:val="24"/>
              </w:rPr>
              <w:t>__________________________________</w:t>
            </w:r>
          </w:p>
          <w:p w14:paraId="21540DCD" w14:textId="77777777" w:rsidR="00F856FF" w:rsidRPr="00696500" w:rsidRDefault="00F856FF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Адрес для корреспонденции:</w:t>
            </w:r>
            <w:r w:rsidRPr="00696500" w:rsidDel="003E7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  <w:p w14:paraId="30A227DF" w14:textId="77777777" w:rsidR="00F856FF" w:rsidRPr="00696500" w:rsidRDefault="00F856FF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14:paraId="57E06AE8" w14:textId="77777777" w:rsidR="00F856FF" w:rsidRPr="00696500" w:rsidRDefault="00F856FF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ИНН ___________ КПП _____________</w:t>
            </w:r>
          </w:p>
          <w:p w14:paraId="57721867" w14:textId="77777777" w:rsidR="00F856FF" w:rsidRPr="00696500" w:rsidRDefault="00F856FF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р/с _______________________________</w:t>
            </w:r>
          </w:p>
          <w:p w14:paraId="4F1F0441" w14:textId="77777777" w:rsidR="00F856FF" w:rsidRPr="00696500" w:rsidRDefault="00F856FF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в_________________________________</w:t>
            </w:r>
          </w:p>
          <w:p w14:paraId="73F30D79" w14:textId="77777777" w:rsidR="00F856FF" w:rsidRPr="00696500" w:rsidRDefault="00F856FF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 xml:space="preserve">к/с________________________________ </w:t>
            </w:r>
          </w:p>
          <w:p w14:paraId="4E58CF52" w14:textId="77777777" w:rsidR="00F856FF" w:rsidRPr="00696500" w:rsidRDefault="00F856FF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БИК ______________________________</w:t>
            </w:r>
          </w:p>
          <w:p w14:paraId="40165A13" w14:textId="77777777" w:rsidR="00F856FF" w:rsidRPr="00696500" w:rsidRDefault="00F856FF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Телефон ___________________________</w:t>
            </w:r>
          </w:p>
          <w:p w14:paraId="348A6A36" w14:textId="77777777" w:rsidR="00F856FF" w:rsidRPr="00696500" w:rsidRDefault="00F856FF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Факс ______________________________</w:t>
            </w:r>
          </w:p>
          <w:p w14:paraId="3D197541" w14:textId="77777777" w:rsidR="00F856FF" w:rsidRPr="00696500" w:rsidRDefault="00F856FF" w:rsidP="004D030C">
            <w:pPr>
              <w:pStyle w:val="a9"/>
              <w:widowControl w:val="0"/>
              <w:spacing w:line="276" w:lineRule="auto"/>
              <w:contextualSpacing/>
              <w:mirrorIndent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  <w:r w:rsidRPr="006965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____________</w:t>
            </w:r>
          </w:p>
          <w:p w14:paraId="14B41E13" w14:textId="77777777" w:rsidR="00F856FF" w:rsidRDefault="00F856FF" w:rsidP="004D030C">
            <w:pPr>
              <w:widowControl w:val="0"/>
              <w:tabs>
                <w:tab w:val="left" w:pos="4520"/>
              </w:tabs>
              <w:ind w:right="31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F2821D" w14:textId="77777777" w:rsidR="00F856FF" w:rsidRDefault="00F856FF" w:rsidP="004D030C">
            <w:pPr>
              <w:widowControl w:val="0"/>
              <w:tabs>
                <w:tab w:val="left" w:pos="4520"/>
              </w:tabs>
              <w:ind w:right="31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7669C0" w14:textId="77777777" w:rsidR="00F856FF" w:rsidRDefault="00F856FF" w:rsidP="004D030C">
            <w:pPr>
              <w:widowControl w:val="0"/>
              <w:tabs>
                <w:tab w:val="left" w:pos="4520"/>
              </w:tabs>
              <w:ind w:right="31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C3D512" w14:textId="77777777" w:rsidR="00F856FF" w:rsidRPr="00696500" w:rsidRDefault="00F856FF" w:rsidP="004D030C">
            <w:pPr>
              <w:widowControl w:val="0"/>
              <w:tabs>
                <w:tab w:val="left" w:pos="4520"/>
              </w:tabs>
              <w:ind w:right="31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14:paraId="16D20A14" w14:textId="77777777" w:rsidR="00F856FF" w:rsidRPr="00696500" w:rsidRDefault="00F856FF" w:rsidP="004D030C">
            <w:pPr>
              <w:widowControl w:val="0"/>
              <w:snapToGrid w:val="0"/>
              <w:ind w:right="-3"/>
              <w:contextualSpacing/>
              <w:mirrorIndent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500">
              <w:rPr>
                <w:rFonts w:ascii="Times New Roman" w:hAnsi="Times New Roman" w:cs="Times New Roman"/>
                <w:sz w:val="24"/>
                <w:szCs w:val="24"/>
              </w:rPr>
              <w:t>___________________/Ф.И.О./</w:t>
            </w:r>
            <w:r w:rsidRPr="00696500">
              <w:rPr>
                <w:rFonts w:ascii="Times New Roman" w:hAnsi="Times New Roman" w:cs="Times New Roman"/>
                <w:sz w:val="24"/>
                <w:szCs w:val="24"/>
              </w:rPr>
              <w:br/>
              <w:t>«_____» ___________ 20___</w:t>
            </w:r>
            <w:r w:rsidRPr="00696500">
              <w:rPr>
                <w:rFonts w:ascii="Times New Roman" w:hAnsi="Times New Roman" w:cs="Times New Roman"/>
                <w:sz w:val="24"/>
                <w:szCs w:val="24"/>
              </w:rPr>
              <w:br/>
              <w:t>М.П.</w:t>
            </w:r>
          </w:p>
        </w:tc>
      </w:tr>
    </w:tbl>
    <w:p w14:paraId="4C18E835" w14:textId="77777777" w:rsidR="006F4F16" w:rsidRPr="00F33630" w:rsidRDefault="006F4F16" w:rsidP="00F856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F4F16" w:rsidRPr="00F33630" w:rsidSect="008D278E">
      <w:headerReference w:type="default" r:id="rId17"/>
      <w:footerReference w:type="default" r:id="rId18"/>
      <w:headerReference w:type="first" r:id="rId19"/>
      <w:pgSz w:w="11907" w:h="16840" w:code="9"/>
      <w:pgMar w:top="567" w:right="850" w:bottom="426" w:left="1701" w:header="567" w:footer="125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1130C5" w14:textId="77777777" w:rsidR="00F458BD" w:rsidRDefault="00F458BD" w:rsidP="008C2B88">
      <w:pPr>
        <w:spacing w:after="0" w:line="240" w:lineRule="auto"/>
      </w:pPr>
      <w:r>
        <w:separator/>
      </w:r>
    </w:p>
  </w:endnote>
  <w:endnote w:type="continuationSeparator" w:id="0">
    <w:p w14:paraId="3A369539" w14:textId="77777777" w:rsidR="00F458BD" w:rsidRDefault="00F458BD" w:rsidP="008C2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zeta Titu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44302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5FAE3E5" w14:textId="37CD0F22" w:rsidR="00B22BF0" w:rsidRPr="004B5379" w:rsidRDefault="00B22BF0">
        <w:pPr>
          <w:pStyle w:val="a9"/>
          <w:jc w:val="right"/>
          <w:rPr>
            <w:rFonts w:ascii="Times New Roman" w:hAnsi="Times New Roman" w:cs="Times New Roman"/>
          </w:rPr>
        </w:pPr>
        <w:r w:rsidRPr="004B5379">
          <w:rPr>
            <w:rFonts w:ascii="Times New Roman" w:hAnsi="Times New Roman" w:cs="Times New Roman"/>
          </w:rPr>
          <w:fldChar w:fldCharType="begin"/>
        </w:r>
        <w:r w:rsidRPr="004B5379">
          <w:rPr>
            <w:rFonts w:ascii="Times New Roman" w:hAnsi="Times New Roman" w:cs="Times New Roman"/>
          </w:rPr>
          <w:instrText>PAGE   \* MERGEFORMAT</w:instrText>
        </w:r>
        <w:r w:rsidRPr="004B5379">
          <w:rPr>
            <w:rFonts w:ascii="Times New Roman" w:hAnsi="Times New Roman" w:cs="Times New Roman"/>
          </w:rPr>
          <w:fldChar w:fldCharType="separate"/>
        </w:r>
        <w:r w:rsidR="009A78B6">
          <w:rPr>
            <w:rFonts w:ascii="Times New Roman" w:hAnsi="Times New Roman" w:cs="Times New Roman"/>
            <w:noProof/>
          </w:rPr>
          <w:t>9</w:t>
        </w:r>
        <w:r w:rsidRPr="004B5379">
          <w:rPr>
            <w:rFonts w:ascii="Times New Roman" w:hAnsi="Times New Roman" w:cs="Times New Roman"/>
          </w:rPr>
          <w:fldChar w:fldCharType="end"/>
        </w:r>
      </w:p>
    </w:sdtContent>
  </w:sdt>
  <w:p w14:paraId="3505C925" w14:textId="77777777" w:rsidR="00B22BF0" w:rsidRDefault="00B22BF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D9D2F5" w14:textId="77777777" w:rsidR="00F458BD" w:rsidRDefault="00F458BD" w:rsidP="008C2B88">
      <w:pPr>
        <w:spacing w:after="0" w:line="240" w:lineRule="auto"/>
      </w:pPr>
      <w:r>
        <w:separator/>
      </w:r>
    </w:p>
  </w:footnote>
  <w:footnote w:type="continuationSeparator" w:id="0">
    <w:p w14:paraId="0CC9D739" w14:textId="77777777" w:rsidR="00F458BD" w:rsidRDefault="00F458BD" w:rsidP="008C2B88">
      <w:pPr>
        <w:spacing w:after="0" w:line="240" w:lineRule="auto"/>
      </w:pPr>
      <w:r>
        <w:continuationSeparator/>
      </w:r>
    </w:p>
  </w:footnote>
  <w:footnote w:id="1">
    <w:p w14:paraId="3A7700DD" w14:textId="23453D0C" w:rsidR="00A67105" w:rsidRPr="008D278E" w:rsidRDefault="00A67105">
      <w:pPr>
        <w:pStyle w:val="a3"/>
        <w:rPr>
          <w:rFonts w:ascii="Times New Roman" w:hAnsi="Times New Roman" w:cs="Times New Roman"/>
        </w:rPr>
      </w:pPr>
      <w:r w:rsidRPr="008D278E">
        <w:rPr>
          <w:rStyle w:val="a5"/>
          <w:rFonts w:ascii="Times New Roman" w:hAnsi="Times New Roman" w:cs="Times New Roman"/>
        </w:rPr>
        <w:footnoteRef/>
      </w:r>
      <w:r w:rsidRPr="008D278E">
        <w:rPr>
          <w:rFonts w:ascii="Times New Roman" w:hAnsi="Times New Roman" w:cs="Times New Roman"/>
        </w:rPr>
        <w:t xml:space="preserve"> Пункт включается при необходимости</w:t>
      </w:r>
    </w:p>
  </w:footnote>
  <w:footnote w:id="2">
    <w:p w14:paraId="384E5DBF" w14:textId="61C9B95D" w:rsidR="00B22BF0" w:rsidRPr="00A67105" w:rsidDel="00455CBB" w:rsidRDefault="00B22BF0" w:rsidP="00875290">
      <w:pPr>
        <w:pStyle w:val="a3"/>
        <w:rPr>
          <w:del w:id="8" w:author="Шмелев Евгений Васильевич" w:date="2022-07-25T21:54:00Z"/>
          <w:rFonts w:ascii="Times New Roman" w:hAnsi="Times New Roman" w:cs="Times New Roman"/>
        </w:rPr>
      </w:pPr>
    </w:p>
  </w:footnote>
  <w:footnote w:id="3">
    <w:p w14:paraId="0F7ED930" w14:textId="77777777" w:rsidR="0043709A" w:rsidRPr="008D278E" w:rsidRDefault="0043709A" w:rsidP="0043709A">
      <w:pPr>
        <w:pStyle w:val="a3"/>
        <w:jc w:val="both"/>
        <w:rPr>
          <w:rFonts w:ascii="Times New Roman" w:hAnsi="Times New Roman" w:cs="Times New Roman"/>
        </w:rPr>
      </w:pPr>
      <w:r w:rsidRPr="008D278E">
        <w:rPr>
          <w:rStyle w:val="a5"/>
          <w:rFonts w:ascii="Times New Roman" w:hAnsi="Times New Roman" w:cs="Times New Roman"/>
        </w:rPr>
        <w:footnoteRef/>
      </w:r>
      <w:r w:rsidRPr="008D278E">
        <w:rPr>
          <w:rFonts w:ascii="Times New Roman" w:hAnsi="Times New Roman" w:cs="Times New Roman"/>
        </w:rPr>
        <w:t xml:space="preserve"> Если у контрагента есть «корпоративные» адреса (типа ___@</w:t>
      </w:r>
      <w:r w:rsidRPr="008D278E">
        <w:rPr>
          <w:rFonts w:ascii="Times New Roman" w:hAnsi="Times New Roman" w:cs="Times New Roman"/>
          <w:lang w:val="en-US"/>
        </w:rPr>
        <w:t>nornik</w:t>
      </w:r>
      <w:r w:rsidRPr="008D278E">
        <w:rPr>
          <w:rFonts w:ascii="Times New Roman" w:hAnsi="Times New Roman" w:cs="Times New Roman"/>
        </w:rPr>
        <w:t>.</w:t>
      </w:r>
      <w:r w:rsidRPr="008D278E">
        <w:rPr>
          <w:rFonts w:ascii="Times New Roman" w:hAnsi="Times New Roman" w:cs="Times New Roman"/>
          <w:lang w:val="en-US"/>
        </w:rPr>
        <w:t>ru</w:t>
      </w:r>
      <w:r w:rsidRPr="008D278E">
        <w:rPr>
          <w:rFonts w:ascii="Times New Roman" w:hAnsi="Times New Roman" w:cs="Times New Roman"/>
        </w:rPr>
        <w:t>, ___@</w:t>
      </w:r>
      <w:r w:rsidRPr="008D278E">
        <w:rPr>
          <w:rFonts w:ascii="Times New Roman" w:hAnsi="Times New Roman" w:cs="Times New Roman"/>
          <w:lang w:val="en-US"/>
        </w:rPr>
        <w:t>gazprom</w:t>
      </w:r>
      <w:r w:rsidRPr="008D278E">
        <w:rPr>
          <w:rFonts w:ascii="Times New Roman" w:hAnsi="Times New Roman" w:cs="Times New Roman"/>
        </w:rPr>
        <w:t>.</w:t>
      </w:r>
      <w:r w:rsidRPr="008D278E">
        <w:rPr>
          <w:rFonts w:ascii="Times New Roman" w:hAnsi="Times New Roman" w:cs="Times New Roman"/>
          <w:lang w:val="en-US"/>
        </w:rPr>
        <w:t>ru</w:t>
      </w:r>
      <w:r w:rsidRPr="008D278E">
        <w:rPr>
          <w:rFonts w:ascii="Times New Roman" w:hAnsi="Times New Roman" w:cs="Times New Roman"/>
        </w:rPr>
        <w:t>), то выбрать первый вариант.</w:t>
      </w:r>
    </w:p>
    <w:p w14:paraId="105EAEE7" w14:textId="77777777" w:rsidR="0043709A" w:rsidRPr="008D278E" w:rsidRDefault="0043709A" w:rsidP="0043709A">
      <w:pPr>
        <w:pStyle w:val="a3"/>
        <w:jc w:val="both"/>
        <w:rPr>
          <w:rFonts w:ascii="Times New Roman" w:hAnsi="Times New Roman" w:cs="Times New Roman"/>
        </w:rPr>
      </w:pPr>
      <w:r w:rsidRPr="008D278E">
        <w:rPr>
          <w:rFonts w:ascii="Times New Roman" w:hAnsi="Times New Roman" w:cs="Times New Roman"/>
        </w:rPr>
        <w:t>Если «корпоративных» адресов нет или в дополнение к «корпоративным» используются адреса типа ___@</w:t>
      </w:r>
      <w:r w:rsidRPr="008D278E">
        <w:rPr>
          <w:rFonts w:ascii="Times New Roman" w:hAnsi="Times New Roman" w:cs="Times New Roman"/>
          <w:lang w:val="en-US"/>
        </w:rPr>
        <w:t>mail</w:t>
      </w:r>
      <w:r w:rsidRPr="008D278E">
        <w:rPr>
          <w:rFonts w:ascii="Times New Roman" w:hAnsi="Times New Roman" w:cs="Times New Roman"/>
        </w:rPr>
        <w:t>.</w:t>
      </w:r>
      <w:r w:rsidRPr="008D278E">
        <w:rPr>
          <w:rFonts w:ascii="Times New Roman" w:hAnsi="Times New Roman" w:cs="Times New Roman"/>
          <w:lang w:val="en-US"/>
        </w:rPr>
        <w:t>ru</w:t>
      </w:r>
      <w:r w:rsidRPr="008D278E">
        <w:rPr>
          <w:rFonts w:ascii="Times New Roman" w:hAnsi="Times New Roman" w:cs="Times New Roman"/>
        </w:rPr>
        <w:t>, ___@</w:t>
      </w:r>
      <w:r w:rsidRPr="008D278E">
        <w:rPr>
          <w:rFonts w:ascii="Times New Roman" w:hAnsi="Times New Roman" w:cs="Times New Roman"/>
          <w:lang w:val="en-US"/>
        </w:rPr>
        <w:t>yandex</w:t>
      </w:r>
      <w:r w:rsidRPr="008D278E">
        <w:rPr>
          <w:rFonts w:ascii="Times New Roman" w:hAnsi="Times New Roman" w:cs="Times New Roman"/>
        </w:rPr>
        <w:t>.</w:t>
      </w:r>
      <w:r w:rsidRPr="008D278E">
        <w:rPr>
          <w:rFonts w:ascii="Times New Roman" w:hAnsi="Times New Roman" w:cs="Times New Roman"/>
          <w:lang w:val="en-US"/>
        </w:rPr>
        <w:t>ru</w:t>
      </w:r>
      <w:r w:rsidRPr="008D278E">
        <w:rPr>
          <w:rFonts w:ascii="Times New Roman" w:hAnsi="Times New Roman" w:cs="Times New Roman"/>
        </w:rPr>
        <w:t>, то дополнить также вторым вариантом.</w:t>
      </w:r>
    </w:p>
  </w:footnote>
  <w:footnote w:id="4">
    <w:p w14:paraId="35F8FA37" w14:textId="77777777" w:rsidR="00B22BF0" w:rsidRDefault="00B22BF0" w:rsidP="000F386F">
      <w:pPr>
        <w:pStyle w:val="a3"/>
        <w:jc w:val="both"/>
      </w:pPr>
      <w:r w:rsidRPr="008D278E">
        <w:rPr>
          <w:rStyle w:val="a5"/>
          <w:rFonts w:ascii="Times New Roman" w:hAnsi="Times New Roman" w:cs="Times New Roman"/>
        </w:rPr>
        <w:footnoteRef/>
      </w:r>
      <w:r w:rsidRPr="008D278E">
        <w:rPr>
          <w:rFonts w:ascii="Times New Roman" w:hAnsi="Times New Roman" w:cs="Times New Roman"/>
        </w:rPr>
        <w:t xml:space="preserve"> Данный пункт, а также наименования / коды форм ПУД применяются в указанной в настоящей типовой форме договора редакции, если иное не предусмотрено рекомендациями ДБНУиФО ГО Компании о применении форм ПУД, размещенными в Базе знаний правовых служб по адресу: </w:t>
      </w:r>
      <w:hyperlink r:id="rId1" w:history="1">
        <w:r w:rsidRPr="008D278E">
          <w:rPr>
            <w:rStyle w:val="af3"/>
            <w:rFonts w:ascii="Times New Roman" w:hAnsi="Times New Roman" w:cs="Times New Roman"/>
          </w:rPr>
          <w:t>https://office.nornik.ru/Runtime/Runtime/Form/KB+Workdesk+Form/?CardID=b239f470-65f6-ea11-8142-00155dbbd82f</w:t>
        </w:r>
      </w:hyperlink>
      <w:r w:rsidRPr="008D278E">
        <w:rPr>
          <w:rFonts w:ascii="Times New Roman" w:hAnsi="Times New Roman" w:cs="Times New Roman"/>
        </w:rPr>
        <w:t>.</w:t>
      </w:r>
    </w:p>
  </w:footnote>
  <w:footnote w:id="5">
    <w:p w14:paraId="67B502AE" w14:textId="6DC0F13A" w:rsidR="00BD7A64" w:rsidRPr="008D278E" w:rsidRDefault="00BD7A64">
      <w:pPr>
        <w:pStyle w:val="a3"/>
        <w:rPr>
          <w:rFonts w:ascii="Times New Roman" w:hAnsi="Times New Roman" w:cs="Times New Roman"/>
        </w:rPr>
      </w:pPr>
      <w:r w:rsidRPr="008D278E">
        <w:rPr>
          <w:rStyle w:val="a5"/>
          <w:rFonts w:ascii="Times New Roman" w:hAnsi="Times New Roman" w:cs="Times New Roman"/>
        </w:rPr>
        <w:footnoteRef/>
      </w:r>
      <w:r w:rsidRPr="008D278E">
        <w:rPr>
          <w:rFonts w:ascii="Times New Roman" w:hAnsi="Times New Roman" w:cs="Times New Roman"/>
        </w:rPr>
        <w:t xml:space="preserve"> Приложение 2 включается при необходимости</w:t>
      </w:r>
    </w:p>
  </w:footnote>
  <w:footnote w:id="6">
    <w:p w14:paraId="06FEDDDD" w14:textId="6FDE359B" w:rsidR="00F856FF" w:rsidRPr="008D278E" w:rsidRDefault="00F856FF" w:rsidP="008D278E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8D278E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8D278E">
        <w:rPr>
          <w:rFonts w:ascii="Times New Roman" w:hAnsi="Times New Roman" w:cs="Times New Roman"/>
          <w:sz w:val="20"/>
          <w:szCs w:val="20"/>
        </w:rPr>
        <w:t xml:space="preserve"> </w:t>
      </w:r>
      <w:r w:rsidRPr="00F856FF">
        <w:rPr>
          <w:rFonts w:ascii="Times New Roman" w:hAnsi="Times New Roman" w:cs="Times New Roman"/>
          <w:sz w:val="20"/>
          <w:szCs w:val="20"/>
        </w:rPr>
        <w:t>для ЧОУ ДПО «Корпоративный университет «Норильский никель»</w:t>
      </w:r>
    </w:p>
  </w:footnote>
  <w:footnote w:id="7">
    <w:p w14:paraId="52BBDB52" w14:textId="26D23C6F" w:rsidR="00F856FF" w:rsidRDefault="00F856FF">
      <w:pPr>
        <w:pStyle w:val="a3"/>
      </w:pPr>
      <w:r w:rsidRPr="008D278E">
        <w:rPr>
          <w:rStyle w:val="a5"/>
          <w:rFonts w:ascii="Times New Roman" w:hAnsi="Times New Roman" w:cs="Times New Roman"/>
        </w:rPr>
        <w:footnoteRef/>
      </w:r>
      <w:r w:rsidRPr="008D278E">
        <w:rPr>
          <w:rFonts w:ascii="Times New Roman" w:hAnsi="Times New Roman" w:cs="Times New Roman"/>
        </w:rPr>
        <w:t xml:space="preserve"> </w:t>
      </w:r>
      <w:r w:rsidRPr="00F856FF">
        <w:rPr>
          <w:rFonts w:ascii="Times New Roman" w:hAnsi="Times New Roman" w:cs="Times New Roman"/>
        </w:rPr>
        <w:t>для Филиала ЧОУ ДПО «Корпоративный университет «Норильский никель» в г. Мончегорск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BF11A7" w14:textId="77777777" w:rsidR="00B22BF0" w:rsidRPr="0088288D" w:rsidRDefault="00B22BF0" w:rsidP="0088288D">
    <w:pPr>
      <w:pStyle w:val="af1"/>
      <w:jc w:val="right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F77F5" w14:textId="77777777" w:rsidR="00B22BF0" w:rsidRDefault="00B22BF0" w:rsidP="00875290">
    <w:pPr>
      <w:pStyle w:val="af1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Для Учреждения на стороне Исполнителя</w:t>
    </w:r>
  </w:p>
  <w:p w14:paraId="5A59997D" w14:textId="56DDDBFB" w:rsidR="00B22BF0" w:rsidRDefault="00B22BF0" w:rsidP="00875290">
    <w:pPr>
      <w:pStyle w:val="af1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со сторонними организациями на стороне Заказчика</w:t>
    </w:r>
  </w:p>
  <w:p w14:paraId="3A62460C" w14:textId="77777777" w:rsidR="00B22BF0" w:rsidRDefault="00B22BF0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47334"/>
    <w:multiLevelType w:val="hybridMultilevel"/>
    <w:tmpl w:val="78BEB22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B3754"/>
    <w:multiLevelType w:val="hybridMultilevel"/>
    <w:tmpl w:val="1B68B6AA"/>
    <w:lvl w:ilvl="0" w:tplc="D46A9E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0272E4"/>
    <w:multiLevelType w:val="multilevel"/>
    <w:tmpl w:val="D64008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D703DBF"/>
    <w:multiLevelType w:val="hybridMultilevel"/>
    <w:tmpl w:val="0484BBE6"/>
    <w:lvl w:ilvl="0" w:tplc="D46A9E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E883214"/>
    <w:multiLevelType w:val="multilevel"/>
    <w:tmpl w:val="3F0AC8AA"/>
    <w:lvl w:ilvl="0">
      <w:start w:val="1"/>
      <w:numFmt w:val="decimal"/>
      <w:pStyle w:val="1"/>
      <w:lvlText w:val="%1."/>
      <w:lvlJc w:val="left"/>
      <w:pPr>
        <w:ind w:left="3903" w:hanging="360"/>
      </w:pPr>
    </w:lvl>
    <w:lvl w:ilvl="1">
      <w:start w:val="1"/>
      <w:numFmt w:val="decimal"/>
      <w:isLgl/>
      <w:lvlText w:val="%1.%2."/>
      <w:lvlJc w:val="left"/>
      <w:pPr>
        <w:ind w:left="71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6CE207A"/>
    <w:multiLevelType w:val="hybridMultilevel"/>
    <w:tmpl w:val="0484BBE6"/>
    <w:lvl w:ilvl="0" w:tplc="D46A9E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6D47CB9"/>
    <w:multiLevelType w:val="multilevel"/>
    <w:tmpl w:val="44724ED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1A2353CF"/>
    <w:multiLevelType w:val="multilevel"/>
    <w:tmpl w:val="BEFEC688"/>
    <w:lvl w:ilvl="0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hint="default"/>
      </w:rPr>
    </w:lvl>
  </w:abstractNum>
  <w:abstractNum w:abstractNumId="8" w15:restartNumberingAfterBreak="0">
    <w:nsid w:val="1B30453F"/>
    <w:multiLevelType w:val="multilevel"/>
    <w:tmpl w:val="1BA26750"/>
    <w:lvl w:ilvl="0">
      <w:start w:val="6"/>
      <w:numFmt w:val="decimal"/>
      <w:lvlText w:val="%1."/>
      <w:lvlJc w:val="left"/>
      <w:pPr>
        <w:ind w:left="7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70" w:hanging="1800"/>
      </w:pPr>
      <w:rPr>
        <w:rFonts w:hint="default"/>
      </w:rPr>
    </w:lvl>
  </w:abstractNum>
  <w:abstractNum w:abstractNumId="9" w15:restartNumberingAfterBreak="0">
    <w:nsid w:val="1DAC019C"/>
    <w:multiLevelType w:val="hybridMultilevel"/>
    <w:tmpl w:val="DBAE41B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04176"/>
    <w:multiLevelType w:val="hybridMultilevel"/>
    <w:tmpl w:val="3D040C84"/>
    <w:lvl w:ilvl="0" w:tplc="7700A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42967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5F2BE7"/>
    <w:multiLevelType w:val="multilevel"/>
    <w:tmpl w:val="DC8C64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3" w15:restartNumberingAfterBreak="0">
    <w:nsid w:val="2E652186"/>
    <w:multiLevelType w:val="multilevel"/>
    <w:tmpl w:val="C3620EB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  <w:rPr>
        <w:lang w:val="ru-RU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3B7075A8"/>
    <w:multiLevelType w:val="multilevel"/>
    <w:tmpl w:val="F8F6B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13F4FB5"/>
    <w:multiLevelType w:val="multilevel"/>
    <w:tmpl w:val="BEFEC68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hint="default"/>
      </w:rPr>
    </w:lvl>
  </w:abstractNum>
  <w:abstractNum w:abstractNumId="16" w15:restartNumberingAfterBreak="0">
    <w:nsid w:val="436C47B7"/>
    <w:multiLevelType w:val="hybridMultilevel"/>
    <w:tmpl w:val="BB6821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7A297C"/>
    <w:multiLevelType w:val="multilevel"/>
    <w:tmpl w:val="52A0342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BCB72CC"/>
    <w:multiLevelType w:val="multilevel"/>
    <w:tmpl w:val="A42831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CBD3A65"/>
    <w:multiLevelType w:val="multilevel"/>
    <w:tmpl w:val="0C7AF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E64058A"/>
    <w:multiLevelType w:val="multilevel"/>
    <w:tmpl w:val="58F40C2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F181FF4"/>
    <w:multiLevelType w:val="hybridMultilevel"/>
    <w:tmpl w:val="C27ED304"/>
    <w:lvl w:ilvl="0" w:tplc="067054B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03661C5"/>
    <w:multiLevelType w:val="multilevel"/>
    <w:tmpl w:val="621400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isLgl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53053E7"/>
    <w:multiLevelType w:val="multilevel"/>
    <w:tmpl w:val="F992F5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6AB3145"/>
    <w:multiLevelType w:val="multilevel"/>
    <w:tmpl w:val="E0D868C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A0833C3"/>
    <w:multiLevelType w:val="multilevel"/>
    <w:tmpl w:val="2ACAD61A"/>
    <w:lvl w:ilvl="0">
      <w:start w:val="3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26" w15:restartNumberingAfterBreak="0">
    <w:nsid w:val="5EC92234"/>
    <w:multiLevelType w:val="multilevel"/>
    <w:tmpl w:val="BEFEC68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hint="default"/>
      </w:rPr>
    </w:lvl>
  </w:abstractNum>
  <w:abstractNum w:abstractNumId="27" w15:restartNumberingAfterBreak="0">
    <w:nsid w:val="62407F42"/>
    <w:multiLevelType w:val="hybridMultilevel"/>
    <w:tmpl w:val="CB203126"/>
    <w:lvl w:ilvl="0" w:tplc="7700AB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30E5E3A"/>
    <w:multiLevelType w:val="hybridMultilevel"/>
    <w:tmpl w:val="5A76FCCC"/>
    <w:lvl w:ilvl="0" w:tplc="FBAE0E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DFC3E8E"/>
    <w:multiLevelType w:val="multilevel"/>
    <w:tmpl w:val="3D6E100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FB16F76"/>
    <w:multiLevelType w:val="multilevel"/>
    <w:tmpl w:val="4FE0D7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24"/>
        <w:szCs w:val="24"/>
      </w:rPr>
    </w:lvl>
    <w:lvl w:ilvl="1">
      <w:start w:val="9"/>
      <w:numFmt w:val="decimal"/>
      <w:lvlText w:val="%2."/>
      <w:lvlJc w:val="left"/>
      <w:pPr>
        <w:ind w:left="432" w:hanging="432"/>
      </w:pPr>
      <w:rPr>
        <w:rFonts w:ascii="Tahoma" w:eastAsiaTheme="minorHAnsi" w:hAnsi="Tahoma" w:cs="Tahoma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14"/>
  </w:num>
  <w:num w:numId="5">
    <w:abstractNumId w:val="13"/>
  </w:num>
  <w:num w:numId="6">
    <w:abstractNumId w:val="19"/>
  </w:num>
  <w:num w:numId="7">
    <w:abstractNumId w:val="2"/>
  </w:num>
  <w:num w:numId="8">
    <w:abstractNumId w:val="29"/>
  </w:num>
  <w:num w:numId="9">
    <w:abstractNumId w:val="23"/>
  </w:num>
  <w:num w:numId="10">
    <w:abstractNumId w:val="18"/>
  </w:num>
  <w:num w:numId="11">
    <w:abstractNumId w:val="22"/>
  </w:num>
  <w:num w:numId="12">
    <w:abstractNumId w:val="11"/>
  </w:num>
  <w:num w:numId="13">
    <w:abstractNumId w:val="27"/>
  </w:num>
  <w:num w:numId="14">
    <w:abstractNumId w:val="25"/>
  </w:num>
  <w:num w:numId="15">
    <w:abstractNumId w:val="10"/>
  </w:num>
  <w:num w:numId="16">
    <w:abstractNumId w:val="16"/>
  </w:num>
  <w:num w:numId="17">
    <w:abstractNumId w:val="28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 w:numId="30">
    <w:abstractNumId w:val="4"/>
  </w:num>
  <w:num w:numId="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4"/>
  </w:num>
  <w:num w:numId="36">
    <w:abstractNumId w:val="4"/>
    <w:lvlOverride w:ilvl="0">
      <w:startOverride w:val="4"/>
    </w:lvlOverride>
    <w:lvlOverride w:ilvl="1">
      <w:startOverride w:val="5"/>
    </w:lvlOverride>
  </w:num>
  <w:num w:numId="37">
    <w:abstractNumId w:val="12"/>
  </w:num>
  <w:num w:numId="38">
    <w:abstractNumId w:val="20"/>
  </w:num>
  <w:num w:numId="39">
    <w:abstractNumId w:val="30"/>
  </w:num>
  <w:num w:numId="40">
    <w:abstractNumId w:val="26"/>
  </w:num>
  <w:num w:numId="41">
    <w:abstractNumId w:val="15"/>
  </w:num>
  <w:num w:numId="42">
    <w:abstractNumId w:val="7"/>
  </w:num>
  <w:num w:numId="43">
    <w:abstractNumId w:val="5"/>
  </w:num>
  <w:num w:numId="44">
    <w:abstractNumId w:val="3"/>
  </w:num>
  <w:num w:numId="45">
    <w:abstractNumId w:val="1"/>
  </w:num>
  <w:num w:numId="46">
    <w:abstractNumId w:val="24"/>
  </w:num>
  <w:num w:numId="47">
    <w:abstractNumId w:val="17"/>
  </w:num>
  <w:num w:numId="48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Шмелев Евгений Васильевич">
    <w15:presenceInfo w15:providerId="AD" w15:userId="S-1-5-21-1427493287-2892074134-283380318-15523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49B"/>
    <w:rsid w:val="000018DC"/>
    <w:rsid w:val="00013187"/>
    <w:rsid w:val="000154B3"/>
    <w:rsid w:val="0001663E"/>
    <w:rsid w:val="0001670E"/>
    <w:rsid w:val="00017C44"/>
    <w:rsid w:val="000226F3"/>
    <w:rsid w:val="00022DE0"/>
    <w:rsid w:val="00026018"/>
    <w:rsid w:val="00035EF3"/>
    <w:rsid w:val="00036AC4"/>
    <w:rsid w:val="000435CA"/>
    <w:rsid w:val="00052036"/>
    <w:rsid w:val="0005304D"/>
    <w:rsid w:val="00053520"/>
    <w:rsid w:val="00054273"/>
    <w:rsid w:val="00062AE8"/>
    <w:rsid w:val="0006523F"/>
    <w:rsid w:val="00065C46"/>
    <w:rsid w:val="000669CA"/>
    <w:rsid w:val="00070FCB"/>
    <w:rsid w:val="0007205F"/>
    <w:rsid w:val="0007295C"/>
    <w:rsid w:val="0007315B"/>
    <w:rsid w:val="00075271"/>
    <w:rsid w:val="0008236A"/>
    <w:rsid w:val="00086E89"/>
    <w:rsid w:val="0008774E"/>
    <w:rsid w:val="00090496"/>
    <w:rsid w:val="00096542"/>
    <w:rsid w:val="000A1A15"/>
    <w:rsid w:val="000A57B0"/>
    <w:rsid w:val="000A6655"/>
    <w:rsid w:val="000B2A26"/>
    <w:rsid w:val="000B542A"/>
    <w:rsid w:val="000B5B57"/>
    <w:rsid w:val="000B7406"/>
    <w:rsid w:val="000C0D2F"/>
    <w:rsid w:val="000C0D60"/>
    <w:rsid w:val="000C4028"/>
    <w:rsid w:val="000C4C09"/>
    <w:rsid w:val="000C4D45"/>
    <w:rsid w:val="000D0600"/>
    <w:rsid w:val="000D2383"/>
    <w:rsid w:val="000D32EB"/>
    <w:rsid w:val="000D4778"/>
    <w:rsid w:val="000D610E"/>
    <w:rsid w:val="000E0168"/>
    <w:rsid w:val="000E0F48"/>
    <w:rsid w:val="000E4E25"/>
    <w:rsid w:val="000E557D"/>
    <w:rsid w:val="000E75E3"/>
    <w:rsid w:val="000F2E82"/>
    <w:rsid w:val="000F386F"/>
    <w:rsid w:val="000F534F"/>
    <w:rsid w:val="000F5AA2"/>
    <w:rsid w:val="0010193D"/>
    <w:rsid w:val="00101A74"/>
    <w:rsid w:val="001022B8"/>
    <w:rsid w:val="001024F9"/>
    <w:rsid w:val="00107E87"/>
    <w:rsid w:val="00110AED"/>
    <w:rsid w:val="00111124"/>
    <w:rsid w:val="00111713"/>
    <w:rsid w:val="00111A2A"/>
    <w:rsid w:val="00122E00"/>
    <w:rsid w:val="00130AAB"/>
    <w:rsid w:val="00135DCD"/>
    <w:rsid w:val="001404A5"/>
    <w:rsid w:val="00141CE4"/>
    <w:rsid w:val="001426C1"/>
    <w:rsid w:val="00146C32"/>
    <w:rsid w:val="00153214"/>
    <w:rsid w:val="00160FED"/>
    <w:rsid w:val="0016105F"/>
    <w:rsid w:val="00162086"/>
    <w:rsid w:val="0016293A"/>
    <w:rsid w:val="00165D2A"/>
    <w:rsid w:val="001662BB"/>
    <w:rsid w:val="001663A6"/>
    <w:rsid w:val="00166E55"/>
    <w:rsid w:val="00172175"/>
    <w:rsid w:val="0017381A"/>
    <w:rsid w:val="00182543"/>
    <w:rsid w:val="00183A7B"/>
    <w:rsid w:val="00192138"/>
    <w:rsid w:val="00195D2A"/>
    <w:rsid w:val="001A0D2B"/>
    <w:rsid w:val="001A1415"/>
    <w:rsid w:val="001A274C"/>
    <w:rsid w:val="001A407E"/>
    <w:rsid w:val="001A47A6"/>
    <w:rsid w:val="001A5F6F"/>
    <w:rsid w:val="001A7925"/>
    <w:rsid w:val="001B061E"/>
    <w:rsid w:val="001B2166"/>
    <w:rsid w:val="001B57D1"/>
    <w:rsid w:val="001C1F45"/>
    <w:rsid w:val="001C29BD"/>
    <w:rsid w:val="001C46EF"/>
    <w:rsid w:val="001D0907"/>
    <w:rsid w:val="001D28D1"/>
    <w:rsid w:val="001D2C0D"/>
    <w:rsid w:val="001D3FCA"/>
    <w:rsid w:val="001E14D0"/>
    <w:rsid w:val="001E228E"/>
    <w:rsid w:val="001E2800"/>
    <w:rsid w:val="001E387C"/>
    <w:rsid w:val="001E7115"/>
    <w:rsid w:val="001E779D"/>
    <w:rsid w:val="001F006A"/>
    <w:rsid w:val="001F3B71"/>
    <w:rsid w:val="001F7AFE"/>
    <w:rsid w:val="002006D2"/>
    <w:rsid w:val="00202C46"/>
    <w:rsid w:val="00205519"/>
    <w:rsid w:val="00206BE0"/>
    <w:rsid w:val="00210119"/>
    <w:rsid w:val="00212262"/>
    <w:rsid w:val="00214165"/>
    <w:rsid w:val="002157F1"/>
    <w:rsid w:val="00216B6E"/>
    <w:rsid w:val="00216D66"/>
    <w:rsid w:val="00221C90"/>
    <w:rsid w:val="00221DEC"/>
    <w:rsid w:val="00231CAC"/>
    <w:rsid w:val="002376EC"/>
    <w:rsid w:val="00241B85"/>
    <w:rsid w:val="00247ED7"/>
    <w:rsid w:val="002531C8"/>
    <w:rsid w:val="002532DE"/>
    <w:rsid w:val="0026046A"/>
    <w:rsid w:val="0027676A"/>
    <w:rsid w:val="00280B70"/>
    <w:rsid w:val="00281D1E"/>
    <w:rsid w:val="00282CD1"/>
    <w:rsid w:val="00282F7E"/>
    <w:rsid w:val="002844F3"/>
    <w:rsid w:val="00285659"/>
    <w:rsid w:val="00287E0C"/>
    <w:rsid w:val="00290573"/>
    <w:rsid w:val="00290FE7"/>
    <w:rsid w:val="00292FB3"/>
    <w:rsid w:val="002939CC"/>
    <w:rsid w:val="00296966"/>
    <w:rsid w:val="00297C15"/>
    <w:rsid w:val="002A08F8"/>
    <w:rsid w:val="002A167E"/>
    <w:rsid w:val="002B5BFA"/>
    <w:rsid w:val="002B73E2"/>
    <w:rsid w:val="002C20DD"/>
    <w:rsid w:val="002D25C0"/>
    <w:rsid w:val="002E04B7"/>
    <w:rsid w:val="002E0FE9"/>
    <w:rsid w:val="002E1488"/>
    <w:rsid w:val="002E1746"/>
    <w:rsid w:val="002E2035"/>
    <w:rsid w:val="002E231A"/>
    <w:rsid w:val="002E2CB5"/>
    <w:rsid w:val="002E4C38"/>
    <w:rsid w:val="002E6F5E"/>
    <w:rsid w:val="002F1291"/>
    <w:rsid w:val="002F186B"/>
    <w:rsid w:val="002F1CF3"/>
    <w:rsid w:val="002F3A2C"/>
    <w:rsid w:val="002F4476"/>
    <w:rsid w:val="002F6B3F"/>
    <w:rsid w:val="002F7802"/>
    <w:rsid w:val="00301868"/>
    <w:rsid w:val="00301B49"/>
    <w:rsid w:val="00305827"/>
    <w:rsid w:val="003060DE"/>
    <w:rsid w:val="003061CA"/>
    <w:rsid w:val="00307BD0"/>
    <w:rsid w:val="003161D1"/>
    <w:rsid w:val="00320120"/>
    <w:rsid w:val="0032093D"/>
    <w:rsid w:val="00321CDB"/>
    <w:rsid w:val="00324537"/>
    <w:rsid w:val="00332EFE"/>
    <w:rsid w:val="0033414E"/>
    <w:rsid w:val="003369E5"/>
    <w:rsid w:val="00340CB6"/>
    <w:rsid w:val="003428C7"/>
    <w:rsid w:val="00347C0D"/>
    <w:rsid w:val="003508C0"/>
    <w:rsid w:val="00354EBE"/>
    <w:rsid w:val="00355366"/>
    <w:rsid w:val="003564A8"/>
    <w:rsid w:val="00356C9A"/>
    <w:rsid w:val="0035768C"/>
    <w:rsid w:val="003612FF"/>
    <w:rsid w:val="00362C27"/>
    <w:rsid w:val="00363018"/>
    <w:rsid w:val="003648C3"/>
    <w:rsid w:val="00365A63"/>
    <w:rsid w:val="00367F58"/>
    <w:rsid w:val="00367FDE"/>
    <w:rsid w:val="003701F2"/>
    <w:rsid w:val="00370B97"/>
    <w:rsid w:val="00371552"/>
    <w:rsid w:val="00374779"/>
    <w:rsid w:val="003754BA"/>
    <w:rsid w:val="00376995"/>
    <w:rsid w:val="0038122B"/>
    <w:rsid w:val="0038125D"/>
    <w:rsid w:val="00382F6B"/>
    <w:rsid w:val="00383500"/>
    <w:rsid w:val="003844B5"/>
    <w:rsid w:val="00384E1D"/>
    <w:rsid w:val="00391579"/>
    <w:rsid w:val="0039667E"/>
    <w:rsid w:val="003A06EF"/>
    <w:rsid w:val="003A38B6"/>
    <w:rsid w:val="003A3CAF"/>
    <w:rsid w:val="003A5DA8"/>
    <w:rsid w:val="003A658F"/>
    <w:rsid w:val="003B2150"/>
    <w:rsid w:val="003B240A"/>
    <w:rsid w:val="003B341B"/>
    <w:rsid w:val="003B5B0C"/>
    <w:rsid w:val="003C2F52"/>
    <w:rsid w:val="003C348D"/>
    <w:rsid w:val="003C34A6"/>
    <w:rsid w:val="003C6661"/>
    <w:rsid w:val="003E1BE3"/>
    <w:rsid w:val="003E34D4"/>
    <w:rsid w:val="003E4490"/>
    <w:rsid w:val="003E63C8"/>
    <w:rsid w:val="003E696E"/>
    <w:rsid w:val="003E77C9"/>
    <w:rsid w:val="003F1700"/>
    <w:rsid w:val="003F33E0"/>
    <w:rsid w:val="003F3FCB"/>
    <w:rsid w:val="003F6FA9"/>
    <w:rsid w:val="003F76E1"/>
    <w:rsid w:val="003F7E55"/>
    <w:rsid w:val="00400ACD"/>
    <w:rsid w:val="004037ED"/>
    <w:rsid w:val="00404A78"/>
    <w:rsid w:val="0040715D"/>
    <w:rsid w:val="004073C7"/>
    <w:rsid w:val="004102E9"/>
    <w:rsid w:val="00412410"/>
    <w:rsid w:val="004206D9"/>
    <w:rsid w:val="004236D8"/>
    <w:rsid w:val="00424ACC"/>
    <w:rsid w:val="0042575C"/>
    <w:rsid w:val="00426B5F"/>
    <w:rsid w:val="004316BE"/>
    <w:rsid w:val="00431D29"/>
    <w:rsid w:val="00431F94"/>
    <w:rsid w:val="00436B7A"/>
    <w:rsid w:val="0043709A"/>
    <w:rsid w:val="00441E9A"/>
    <w:rsid w:val="004424D1"/>
    <w:rsid w:val="0044337D"/>
    <w:rsid w:val="00450D31"/>
    <w:rsid w:val="00453232"/>
    <w:rsid w:val="004536EF"/>
    <w:rsid w:val="00453C43"/>
    <w:rsid w:val="004544D4"/>
    <w:rsid w:val="00455CBB"/>
    <w:rsid w:val="00456233"/>
    <w:rsid w:val="00462655"/>
    <w:rsid w:val="00463279"/>
    <w:rsid w:val="00463F49"/>
    <w:rsid w:val="00464F6F"/>
    <w:rsid w:val="004679F9"/>
    <w:rsid w:val="0047385D"/>
    <w:rsid w:val="004739B3"/>
    <w:rsid w:val="0047403F"/>
    <w:rsid w:val="00480B1B"/>
    <w:rsid w:val="00481A3F"/>
    <w:rsid w:val="00485D91"/>
    <w:rsid w:val="004900F9"/>
    <w:rsid w:val="004917D7"/>
    <w:rsid w:val="00491DF2"/>
    <w:rsid w:val="004933A7"/>
    <w:rsid w:val="00495EDE"/>
    <w:rsid w:val="004977AF"/>
    <w:rsid w:val="004A0242"/>
    <w:rsid w:val="004A03DE"/>
    <w:rsid w:val="004A0A69"/>
    <w:rsid w:val="004A1B42"/>
    <w:rsid w:val="004A2465"/>
    <w:rsid w:val="004A6E69"/>
    <w:rsid w:val="004B1B6F"/>
    <w:rsid w:val="004B5379"/>
    <w:rsid w:val="004B569A"/>
    <w:rsid w:val="004B5D5C"/>
    <w:rsid w:val="004B6D83"/>
    <w:rsid w:val="004C1BDA"/>
    <w:rsid w:val="004C6910"/>
    <w:rsid w:val="004D0413"/>
    <w:rsid w:val="004D4D43"/>
    <w:rsid w:val="004D6F45"/>
    <w:rsid w:val="004D79EB"/>
    <w:rsid w:val="004E1040"/>
    <w:rsid w:val="004E4BA7"/>
    <w:rsid w:val="004E4E90"/>
    <w:rsid w:val="004E6880"/>
    <w:rsid w:val="004F0C16"/>
    <w:rsid w:val="00507430"/>
    <w:rsid w:val="00520326"/>
    <w:rsid w:val="00521293"/>
    <w:rsid w:val="00522084"/>
    <w:rsid w:val="00534912"/>
    <w:rsid w:val="0054143D"/>
    <w:rsid w:val="00541B46"/>
    <w:rsid w:val="005447DE"/>
    <w:rsid w:val="00544CDC"/>
    <w:rsid w:val="00557996"/>
    <w:rsid w:val="005613E9"/>
    <w:rsid w:val="00567043"/>
    <w:rsid w:val="00567E6B"/>
    <w:rsid w:val="00570557"/>
    <w:rsid w:val="00571106"/>
    <w:rsid w:val="00575DA1"/>
    <w:rsid w:val="0057692C"/>
    <w:rsid w:val="00582B8E"/>
    <w:rsid w:val="00582EAE"/>
    <w:rsid w:val="00584463"/>
    <w:rsid w:val="00585276"/>
    <w:rsid w:val="00586806"/>
    <w:rsid w:val="005903D3"/>
    <w:rsid w:val="00590699"/>
    <w:rsid w:val="00591B19"/>
    <w:rsid w:val="00592827"/>
    <w:rsid w:val="00594FC3"/>
    <w:rsid w:val="005A540E"/>
    <w:rsid w:val="005A67F0"/>
    <w:rsid w:val="005A758C"/>
    <w:rsid w:val="005B675D"/>
    <w:rsid w:val="005C1D86"/>
    <w:rsid w:val="005C2274"/>
    <w:rsid w:val="005C284A"/>
    <w:rsid w:val="005C592E"/>
    <w:rsid w:val="005C5F47"/>
    <w:rsid w:val="005D0CA7"/>
    <w:rsid w:val="005D3BDC"/>
    <w:rsid w:val="005D5634"/>
    <w:rsid w:val="005D6BC6"/>
    <w:rsid w:val="005D7589"/>
    <w:rsid w:val="005E035C"/>
    <w:rsid w:val="005E09AF"/>
    <w:rsid w:val="005E0B49"/>
    <w:rsid w:val="005E5BAD"/>
    <w:rsid w:val="005E788F"/>
    <w:rsid w:val="005F0B52"/>
    <w:rsid w:val="005F24C8"/>
    <w:rsid w:val="005F4180"/>
    <w:rsid w:val="005F6002"/>
    <w:rsid w:val="00602D64"/>
    <w:rsid w:val="006033FA"/>
    <w:rsid w:val="00603584"/>
    <w:rsid w:val="006063A2"/>
    <w:rsid w:val="006110B3"/>
    <w:rsid w:val="00612946"/>
    <w:rsid w:val="006130E1"/>
    <w:rsid w:val="00625A81"/>
    <w:rsid w:val="00627A8D"/>
    <w:rsid w:val="00632D36"/>
    <w:rsid w:val="00634C1C"/>
    <w:rsid w:val="006371B3"/>
    <w:rsid w:val="00637E39"/>
    <w:rsid w:val="00640C04"/>
    <w:rsid w:val="00643464"/>
    <w:rsid w:val="00643550"/>
    <w:rsid w:val="00644E8F"/>
    <w:rsid w:val="00644ECC"/>
    <w:rsid w:val="00646432"/>
    <w:rsid w:val="006470C2"/>
    <w:rsid w:val="00650733"/>
    <w:rsid w:val="00650CC7"/>
    <w:rsid w:val="00651185"/>
    <w:rsid w:val="006603AC"/>
    <w:rsid w:val="00660648"/>
    <w:rsid w:val="00666559"/>
    <w:rsid w:val="00670B41"/>
    <w:rsid w:val="00672025"/>
    <w:rsid w:val="00672687"/>
    <w:rsid w:val="00672F1C"/>
    <w:rsid w:val="00672FE4"/>
    <w:rsid w:val="0068097A"/>
    <w:rsid w:val="00680A99"/>
    <w:rsid w:val="00683E96"/>
    <w:rsid w:val="0068434E"/>
    <w:rsid w:val="0068452F"/>
    <w:rsid w:val="00684882"/>
    <w:rsid w:val="00687B2F"/>
    <w:rsid w:val="00690F5C"/>
    <w:rsid w:val="00692240"/>
    <w:rsid w:val="00696500"/>
    <w:rsid w:val="006A47D3"/>
    <w:rsid w:val="006A5AA7"/>
    <w:rsid w:val="006A74CF"/>
    <w:rsid w:val="006B014B"/>
    <w:rsid w:val="006B0C06"/>
    <w:rsid w:val="006C1267"/>
    <w:rsid w:val="006C4CD9"/>
    <w:rsid w:val="006C4ED4"/>
    <w:rsid w:val="006C5A73"/>
    <w:rsid w:val="006D1BC3"/>
    <w:rsid w:val="006D53BA"/>
    <w:rsid w:val="006D7307"/>
    <w:rsid w:val="006E3999"/>
    <w:rsid w:val="006E45F9"/>
    <w:rsid w:val="006E47FC"/>
    <w:rsid w:val="006E527B"/>
    <w:rsid w:val="006E663E"/>
    <w:rsid w:val="006E6A29"/>
    <w:rsid w:val="006F300D"/>
    <w:rsid w:val="006F330A"/>
    <w:rsid w:val="006F4F16"/>
    <w:rsid w:val="006F58FB"/>
    <w:rsid w:val="00700069"/>
    <w:rsid w:val="00700D63"/>
    <w:rsid w:val="007120DC"/>
    <w:rsid w:val="007135F2"/>
    <w:rsid w:val="00716603"/>
    <w:rsid w:val="00724AAC"/>
    <w:rsid w:val="00725E07"/>
    <w:rsid w:val="00726803"/>
    <w:rsid w:val="0073050F"/>
    <w:rsid w:val="007329C1"/>
    <w:rsid w:val="00740C35"/>
    <w:rsid w:val="00745621"/>
    <w:rsid w:val="00746476"/>
    <w:rsid w:val="00752C2F"/>
    <w:rsid w:val="00753E15"/>
    <w:rsid w:val="0075437C"/>
    <w:rsid w:val="007579F7"/>
    <w:rsid w:val="00757B4C"/>
    <w:rsid w:val="00762D4C"/>
    <w:rsid w:val="00762E9A"/>
    <w:rsid w:val="00770ED1"/>
    <w:rsid w:val="00771057"/>
    <w:rsid w:val="0077206B"/>
    <w:rsid w:val="00773EA8"/>
    <w:rsid w:val="00775FB4"/>
    <w:rsid w:val="00777FFE"/>
    <w:rsid w:val="00781DDD"/>
    <w:rsid w:val="0078206E"/>
    <w:rsid w:val="0078283C"/>
    <w:rsid w:val="00784694"/>
    <w:rsid w:val="0079017E"/>
    <w:rsid w:val="00791319"/>
    <w:rsid w:val="007A32D4"/>
    <w:rsid w:val="007A6D8D"/>
    <w:rsid w:val="007A70B1"/>
    <w:rsid w:val="007B0A6C"/>
    <w:rsid w:val="007B1138"/>
    <w:rsid w:val="007B2F93"/>
    <w:rsid w:val="007B3A38"/>
    <w:rsid w:val="007B4154"/>
    <w:rsid w:val="007B4F73"/>
    <w:rsid w:val="007B67C3"/>
    <w:rsid w:val="007B6EE3"/>
    <w:rsid w:val="007B7C3A"/>
    <w:rsid w:val="007B7E7C"/>
    <w:rsid w:val="007C17BB"/>
    <w:rsid w:val="007C1B85"/>
    <w:rsid w:val="007C276E"/>
    <w:rsid w:val="007C4277"/>
    <w:rsid w:val="007C52E9"/>
    <w:rsid w:val="007C6CF0"/>
    <w:rsid w:val="007C6F17"/>
    <w:rsid w:val="007D488B"/>
    <w:rsid w:val="007D66BB"/>
    <w:rsid w:val="007D7514"/>
    <w:rsid w:val="007E0F3D"/>
    <w:rsid w:val="007E1087"/>
    <w:rsid w:val="007E2B3C"/>
    <w:rsid w:val="007E30ED"/>
    <w:rsid w:val="007E6203"/>
    <w:rsid w:val="007F10FF"/>
    <w:rsid w:val="007F1428"/>
    <w:rsid w:val="007F2D23"/>
    <w:rsid w:val="007F49E9"/>
    <w:rsid w:val="00810DE5"/>
    <w:rsid w:val="00812473"/>
    <w:rsid w:val="008129AD"/>
    <w:rsid w:val="00814AE5"/>
    <w:rsid w:val="0082122C"/>
    <w:rsid w:val="00825B62"/>
    <w:rsid w:val="00827405"/>
    <w:rsid w:val="0082786A"/>
    <w:rsid w:val="00830E6B"/>
    <w:rsid w:val="0083258C"/>
    <w:rsid w:val="0083278C"/>
    <w:rsid w:val="00836324"/>
    <w:rsid w:val="008419C4"/>
    <w:rsid w:val="00842E52"/>
    <w:rsid w:val="00845499"/>
    <w:rsid w:val="00855A57"/>
    <w:rsid w:val="0085647A"/>
    <w:rsid w:val="00860F1F"/>
    <w:rsid w:val="0087079F"/>
    <w:rsid w:val="0087121E"/>
    <w:rsid w:val="0087234C"/>
    <w:rsid w:val="00875290"/>
    <w:rsid w:val="00877749"/>
    <w:rsid w:val="00881BEC"/>
    <w:rsid w:val="0088288D"/>
    <w:rsid w:val="00882C2E"/>
    <w:rsid w:val="00885C70"/>
    <w:rsid w:val="008871B8"/>
    <w:rsid w:val="008911E2"/>
    <w:rsid w:val="00891DB0"/>
    <w:rsid w:val="008931AB"/>
    <w:rsid w:val="00896212"/>
    <w:rsid w:val="008965AC"/>
    <w:rsid w:val="00896E90"/>
    <w:rsid w:val="008A0306"/>
    <w:rsid w:val="008A2AB6"/>
    <w:rsid w:val="008A2B7B"/>
    <w:rsid w:val="008A413A"/>
    <w:rsid w:val="008A5F40"/>
    <w:rsid w:val="008B726F"/>
    <w:rsid w:val="008C2B88"/>
    <w:rsid w:val="008C303E"/>
    <w:rsid w:val="008C5AD4"/>
    <w:rsid w:val="008C636A"/>
    <w:rsid w:val="008C7EA5"/>
    <w:rsid w:val="008D0956"/>
    <w:rsid w:val="008D1B85"/>
    <w:rsid w:val="008D278E"/>
    <w:rsid w:val="008D4DC1"/>
    <w:rsid w:val="008D58D9"/>
    <w:rsid w:val="008D7AF3"/>
    <w:rsid w:val="008E1471"/>
    <w:rsid w:val="008E3B9B"/>
    <w:rsid w:val="008E41BE"/>
    <w:rsid w:val="008E4BFF"/>
    <w:rsid w:val="008E4EBF"/>
    <w:rsid w:val="008E578E"/>
    <w:rsid w:val="008E5CB7"/>
    <w:rsid w:val="008E732A"/>
    <w:rsid w:val="008F3607"/>
    <w:rsid w:val="008F4F72"/>
    <w:rsid w:val="009074BA"/>
    <w:rsid w:val="00914BD9"/>
    <w:rsid w:val="00914EF3"/>
    <w:rsid w:val="0091551A"/>
    <w:rsid w:val="009157E5"/>
    <w:rsid w:val="0092782B"/>
    <w:rsid w:val="009279FD"/>
    <w:rsid w:val="00930A6A"/>
    <w:rsid w:val="0093172A"/>
    <w:rsid w:val="00932020"/>
    <w:rsid w:val="00934843"/>
    <w:rsid w:val="00934F5A"/>
    <w:rsid w:val="00946FE1"/>
    <w:rsid w:val="00950D13"/>
    <w:rsid w:val="00952D74"/>
    <w:rsid w:val="00957779"/>
    <w:rsid w:val="00966046"/>
    <w:rsid w:val="009665BA"/>
    <w:rsid w:val="009703FE"/>
    <w:rsid w:val="009706B3"/>
    <w:rsid w:val="00971931"/>
    <w:rsid w:val="00972FB0"/>
    <w:rsid w:val="00975198"/>
    <w:rsid w:val="00981294"/>
    <w:rsid w:val="009813C5"/>
    <w:rsid w:val="009813DC"/>
    <w:rsid w:val="00981D05"/>
    <w:rsid w:val="00982AC3"/>
    <w:rsid w:val="009830ED"/>
    <w:rsid w:val="00985BB2"/>
    <w:rsid w:val="009877F4"/>
    <w:rsid w:val="00987A38"/>
    <w:rsid w:val="00991AAE"/>
    <w:rsid w:val="00992251"/>
    <w:rsid w:val="009974CF"/>
    <w:rsid w:val="00997ED0"/>
    <w:rsid w:val="009A29FF"/>
    <w:rsid w:val="009A3E3E"/>
    <w:rsid w:val="009A78B6"/>
    <w:rsid w:val="009B094F"/>
    <w:rsid w:val="009B4891"/>
    <w:rsid w:val="009B5804"/>
    <w:rsid w:val="009B7370"/>
    <w:rsid w:val="009C32CB"/>
    <w:rsid w:val="009C46E5"/>
    <w:rsid w:val="009C63E7"/>
    <w:rsid w:val="009C775E"/>
    <w:rsid w:val="009D3D65"/>
    <w:rsid w:val="009D3E6B"/>
    <w:rsid w:val="009D482E"/>
    <w:rsid w:val="009D74EF"/>
    <w:rsid w:val="009E5651"/>
    <w:rsid w:val="009E7D36"/>
    <w:rsid w:val="009E7FB7"/>
    <w:rsid w:val="009F1174"/>
    <w:rsid w:val="009F14E5"/>
    <w:rsid w:val="009F5B64"/>
    <w:rsid w:val="009F5E4B"/>
    <w:rsid w:val="009F6118"/>
    <w:rsid w:val="009F6A08"/>
    <w:rsid w:val="009F76ED"/>
    <w:rsid w:val="00A00A4E"/>
    <w:rsid w:val="00A01B2B"/>
    <w:rsid w:val="00A01B53"/>
    <w:rsid w:val="00A02361"/>
    <w:rsid w:val="00A026C3"/>
    <w:rsid w:val="00A03FDA"/>
    <w:rsid w:val="00A076BF"/>
    <w:rsid w:val="00A1127E"/>
    <w:rsid w:val="00A15561"/>
    <w:rsid w:val="00A17F3A"/>
    <w:rsid w:val="00A2728F"/>
    <w:rsid w:val="00A360BD"/>
    <w:rsid w:val="00A41107"/>
    <w:rsid w:val="00A43B96"/>
    <w:rsid w:val="00A4423B"/>
    <w:rsid w:val="00A44ABB"/>
    <w:rsid w:val="00A44E61"/>
    <w:rsid w:val="00A45E6A"/>
    <w:rsid w:val="00A45EF0"/>
    <w:rsid w:val="00A50F4F"/>
    <w:rsid w:val="00A518EF"/>
    <w:rsid w:val="00A6017D"/>
    <w:rsid w:val="00A60551"/>
    <w:rsid w:val="00A611D5"/>
    <w:rsid w:val="00A61250"/>
    <w:rsid w:val="00A639CC"/>
    <w:rsid w:val="00A67105"/>
    <w:rsid w:val="00A67FEE"/>
    <w:rsid w:val="00A74438"/>
    <w:rsid w:val="00A7590E"/>
    <w:rsid w:val="00A80574"/>
    <w:rsid w:val="00A80CB2"/>
    <w:rsid w:val="00A82D6C"/>
    <w:rsid w:val="00A85564"/>
    <w:rsid w:val="00A87EB1"/>
    <w:rsid w:val="00A92406"/>
    <w:rsid w:val="00A93165"/>
    <w:rsid w:val="00A95A02"/>
    <w:rsid w:val="00A962F0"/>
    <w:rsid w:val="00A96FFE"/>
    <w:rsid w:val="00AA2135"/>
    <w:rsid w:val="00AA50CB"/>
    <w:rsid w:val="00AA75B0"/>
    <w:rsid w:val="00AA7757"/>
    <w:rsid w:val="00AA7E97"/>
    <w:rsid w:val="00AB1BCE"/>
    <w:rsid w:val="00AB3C0E"/>
    <w:rsid w:val="00AC0E57"/>
    <w:rsid w:val="00AC6930"/>
    <w:rsid w:val="00AD60C4"/>
    <w:rsid w:val="00AE1525"/>
    <w:rsid w:val="00AE70F7"/>
    <w:rsid w:val="00AF4D93"/>
    <w:rsid w:val="00AF4DB9"/>
    <w:rsid w:val="00AF536E"/>
    <w:rsid w:val="00B00C77"/>
    <w:rsid w:val="00B011AD"/>
    <w:rsid w:val="00B04528"/>
    <w:rsid w:val="00B056E4"/>
    <w:rsid w:val="00B10F24"/>
    <w:rsid w:val="00B11AB8"/>
    <w:rsid w:val="00B11C5F"/>
    <w:rsid w:val="00B1264D"/>
    <w:rsid w:val="00B14513"/>
    <w:rsid w:val="00B147CB"/>
    <w:rsid w:val="00B1533D"/>
    <w:rsid w:val="00B20C0F"/>
    <w:rsid w:val="00B22BF0"/>
    <w:rsid w:val="00B255C8"/>
    <w:rsid w:val="00B313F2"/>
    <w:rsid w:val="00B368FE"/>
    <w:rsid w:val="00B40077"/>
    <w:rsid w:val="00B43AD7"/>
    <w:rsid w:val="00B45B26"/>
    <w:rsid w:val="00B50359"/>
    <w:rsid w:val="00B5198C"/>
    <w:rsid w:val="00B5462D"/>
    <w:rsid w:val="00B54D03"/>
    <w:rsid w:val="00B60B47"/>
    <w:rsid w:val="00B63D0E"/>
    <w:rsid w:val="00B7052A"/>
    <w:rsid w:val="00B72C7C"/>
    <w:rsid w:val="00B74DC4"/>
    <w:rsid w:val="00B75BE8"/>
    <w:rsid w:val="00B860FA"/>
    <w:rsid w:val="00B91526"/>
    <w:rsid w:val="00B91D5F"/>
    <w:rsid w:val="00B92B91"/>
    <w:rsid w:val="00B95064"/>
    <w:rsid w:val="00B9650B"/>
    <w:rsid w:val="00BA0F61"/>
    <w:rsid w:val="00BA1BD4"/>
    <w:rsid w:val="00BA21D5"/>
    <w:rsid w:val="00BA32C1"/>
    <w:rsid w:val="00BA350E"/>
    <w:rsid w:val="00BA4DB1"/>
    <w:rsid w:val="00BA7263"/>
    <w:rsid w:val="00BB2A7E"/>
    <w:rsid w:val="00BB5CE5"/>
    <w:rsid w:val="00BC5657"/>
    <w:rsid w:val="00BC5E30"/>
    <w:rsid w:val="00BC6617"/>
    <w:rsid w:val="00BC726F"/>
    <w:rsid w:val="00BD0AA8"/>
    <w:rsid w:val="00BD193E"/>
    <w:rsid w:val="00BD7A64"/>
    <w:rsid w:val="00BE1711"/>
    <w:rsid w:val="00BE1BE8"/>
    <w:rsid w:val="00BE3C76"/>
    <w:rsid w:val="00BE50D7"/>
    <w:rsid w:val="00BE76A0"/>
    <w:rsid w:val="00BF06D8"/>
    <w:rsid w:val="00BF28C9"/>
    <w:rsid w:val="00BF3076"/>
    <w:rsid w:val="00BF527F"/>
    <w:rsid w:val="00C002AC"/>
    <w:rsid w:val="00C02661"/>
    <w:rsid w:val="00C02DCC"/>
    <w:rsid w:val="00C10BD2"/>
    <w:rsid w:val="00C22A56"/>
    <w:rsid w:val="00C24851"/>
    <w:rsid w:val="00C24BA5"/>
    <w:rsid w:val="00C30745"/>
    <w:rsid w:val="00C313BB"/>
    <w:rsid w:val="00C31B04"/>
    <w:rsid w:val="00C346DB"/>
    <w:rsid w:val="00C35248"/>
    <w:rsid w:val="00C36382"/>
    <w:rsid w:val="00C37224"/>
    <w:rsid w:val="00C41A92"/>
    <w:rsid w:val="00C42175"/>
    <w:rsid w:val="00C43A05"/>
    <w:rsid w:val="00C4451C"/>
    <w:rsid w:val="00C47EF1"/>
    <w:rsid w:val="00C50258"/>
    <w:rsid w:val="00C504A8"/>
    <w:rsid w:val="00C5233B"/>
    <w:rsid w:val="00C54695"/>
    <w:rsid w:val="00C5543A"/>
    <w:rsid w:val="00C5616F"/>
    <w:rsid w:val="00C561A0"/>
    <w:rsid w:val="00C60979"/>
    <w:rsid w:val="00C70753"/>
    <w:rsid w:val="00C72911"/>
    <w:rsid w:val="00C7703D"/>
    <w:rsid w:val="00C7751C"/>
    <w:rsid w:val="00C77D16"/>
    <w:rsid w:val="00C80539"/>
    <w:rsid w:val="00C81C8A"/>
    <w:rsid w:val="00C829C5"/>
    <w:rsid w:val="00C833EF"/>
    <w:rsid w:val="00C838AD"/>
    <w:rsid w:val="00C85ACB"/>
    <w:rsid w:val="00C87032"/>
    <w:rsid w:val="00C93F6D"/>
    <w:rsid w:val="00CA2AA5"/>
    <w:rsid w:val="00CA44DA"/>
    <w:rsid w:val="00CA4F71"/>
    <w:rsid w:val="00CB02A5"/>
    <w:rsid w:val="00CB4C70"/>
    <w:rsid w:val="00CB4EDC"/>
    <w:rsid w:val="00CB7B7C"/>
    <w:rsid w:val="00CC08FD"/>
    <w:rsid w:val="00CC498C"/>
    <w:rsid w:val="00CC570E"/>
    <w:rsid w:val="00CC5729"/>
    <w:rsid w:val="00CC5B9F"/>
    <w:rsid w:val="00CC5EA0"/>
    <w:rsid w:val="00CD2B70"/>
    <w:rsid w:val="00CD3C3B"/>
    <w:rsid w:val="00CD57A3"/>
    <w:rsid w:val="00CE2EA6"/>
    <w:rsid w:val="00CE5539"/>
    <w:rsid w:val="00CE6006"/>
    <w:rsid w:val="00CE6A00"/>
    <w:rsid w:val="00CF2945"/>
    <w:rsid w:val="00CF2ED2"/>
    <w:rsid w:val="00CF6301"/>
    <w:rsid w:val="00CF7950"/>
    <w:rsid w:val="00D00FE9"/>
    <w:rsid w:val="00D02CB2"/>
    <w:rsid w:val="00D05168"/>
    <w:rsid w:val="00D05365"/>
    <w:rsid w:val="00D06467"/>
    <w:rsid w:val="00D06DBD"/>
    <w:rsid w:val="00D0778B"/>
    <w:rsid w:val="00D07C27"/>
    <w:rsid w:val="00D10623"/>
    <w:rsid w:val="00D13BDB"/>
    <w:rsid w:val="00D14C33"/>
    <w:rsid w:val="00D17752"/>
    <w:rsid w:val="00D2051E"/>
    <w:rsid w:val="00D212EB"/>
    <w:rsid w:val="00D270A6"/>
    <w:rsid w:val="00D300F7"/>
    <w:rsid w:val="00D30FF9"/>
    <w:rsid w:val="00D3279C"/>
    <w:rsid w:val="00D33007"/>
    <w:rsid w:val="00D3465C"/>
    <w:rsid w:val="00D360D7"/>
    <w:rsid w:val="00D36B3A"/>
    <w:rsid w:val="00D45BC9"/>
    <w:rsid w:val="00D46160"/>
    <w:rsid w:val="00D46A83"/>
    <w:rsid w:val="00D46AB7"/>
    <w:rsid w:val="00D4788B"/>
    <w:rsid w:val="00D50E5C"/>
    <w:rsid w:val="00D548DA"/>
    <w:rsid w:val="00D54FCF"/>
    <w:rsid w:val="00D6010C"/>
    <w:rsid w:val="00D7119F"/>
    <w:rsid w:val="00D71749"/>
    <w:rsid w:val="00D75C63"/>
    <w:rsid w:val="00D8540C"/>
    <w:rsid w:val="00D87801"/>
    <w:rsid w:val="00D923A9"/>
    <w:rsid w:val="00D9471D"/>
    <w:rsid w:val="00D970A5"/>
    <w:rsid w:val="00DA11F7"/>
    <w:rsid w:val="00DA1CDB"/>
    <w:rsid w:val="00DA20FE"/>
    <w:rsid w:val="00DA463A"/>
    <w:rsid w:val="00DA675C"/>
    <w:rsid w:val="00DA6AB2"/>
    <w:rsid w:val="00DA73B3"/>
    <w:rsid w:val="00DA7E27"/>
    <w:rsid w:val="00DB2F95"/>
    <w:rsid w:val="00DB39F0"/>
    <w:rsid w:val="00DB51C9"/>
    <w:rsid w:val="00DB62E8"/>
    <w:rsid w:val="00DB7797"/>
    <w:rsid w:val="00DC0BAA"/>
    <w:rsid w:val="00DC6F23"/>
    <w:rsid w:val="00DD0794"/>
    <w:rsid w:val="00DD1D96"/>
    <w:rsid w:val="00DD5590"/>
    <w:rsid w:val="00DD5EE1"/>
    <w:rsid w:val="00DD6BB1"/>
    <w:rsid w:val="00DD73B8"/>
    <w:rsid w:val="00DD742A"/>
    <w:rsid w:val="00DD7D23"/>
    <w:rsid w:val="00DE1795"/>
    <w:rsid w:val="00DE1CA2"/>
    <w:rsid w:val="00DE5544"/>
    <w:rsid w:val="00DE7478"/>
    <w:rsid w:val="00DE7727"/>
    <w:rsid w:val="00DE7F3A"/>
    <w:rsid w:val="00DF6965"/>
    <w:rsid w:val="00E00A1C"/>
    <w:rsid w:val="00E02246"/>
    <w:rsid w:val="00E02E3F"/>
    <w:rsid w:val="00E059BE"/>
    <w:rsid w:val="00E068D3"/>
    <w:rsid w:val="00E07CEB"/>
    <w:rsid w:val="00E16B1A"/>
    <w:rsid w:val="00E20981"/>
    <w:rsid w:val="00E21034"/>
    <w:rsid w:val="00E2648B"/>
    <w:rsid w:val="00E33641"/>
    <w:rsid w:val="00E4050C"/>
    <w:rsid w:val="00E4549B"/>
    <w:rsid w:val="00E4639C"/>
    <w:rsid w:val="00E46CD5"/>
    <w:rsid w:val="00E51E22"/>
    <w:rsid w:val="00E526D6"/>
    <w:rsid w:val="00E52E84"/>
    <w:rsid w:val="00E61114"/>
    <w:rsid w:val="00E707E2"/>
    <w:rsid w:val="00E726C1"/>
    <w:rsid w:val="00E75878"/>
    <w:rsid w:val="00E7649A"/>
    <w:rsid w:val="00E809B9"/>
    <w:rsid w:val="00E81D23"/>
    <w:rsid w:val="00E83FBD"/>
    <w:rsid w:val="00E908B8"/>
    <w:rsid w:val="00E93CEA"/>
    <w:rsid w:val="00E95DE7"/>
    <w:rsid w:val="00EA3878"/>
    <w:rsid w:val="00EA7F4A"/>
    <w:rsid w:val="00EB6015"/>
    <w:rsid w:val="00EC50CF"/>
    <w:rsid w:val="00EC6478"/>
    <w:rsid w:val="00ED406A"/>
    <w:rsid w:val="00EE3397"/>
    <w:rsid w:val="00EE626E"/>
    <w:rsid w:val="00EE67F5"/>
    <w:rsid w:val="00EE7D47"/>
    <w:rsid w:val="00EF10C9"/>
    <w:rsid w:val="00EF2C35"/>
    <w:rsid w:val="00EF3DD4"/>
    <w:rsid w:val="00EF5E5C"/>
    <w:rsid w:val="00EF6605"/>
    <w:rsid w:val="00F03942"/>
    <w:rsid w:val="00F05C41"/>
    <w:rsid w:val="00F05E5B"/>
    <w:rsid w:val="00F06DEF"/>
    <w:rsid w:val="00F25967"/>
    <w:rsid w:val="00F3015F"/>
    <w:rsid w:val="00F31D5C"/>
    <w:rsid w:val="00F33630"/>
    <w:rsid w:val="00F33FD7"/>
    <w:rsid w:val="00F340D1"/>
    <w:rsid w:val="00F40A59"/>
    <w:rsid w:val="00F425F8"/>
    <w:rsid w:val="00F4305A"/>
    <w:rsid w:val="00F458BD"/>
    <w:rsid w:val="00F46FE4"/>
    <w:rsid w:val="00F50902"/>
    <w:rsid w:val="00F53CF7"/>
    <w:rsid w:val="00F5419B"/>
    <w:rsid w:val="00F54FEC"/>
    <w:rsid w:val="00F604AA"/>
    <w:rsid w:val="00F61B8C"/>
    <w:rsid w:val="00F63099"/>
    <w:rsid w:val="00F63F2A"/>
    <w:rsid w:val="00F67288"/>
    <w:rsid w:val="00F67FFA"/>
    <w:rsid w:val="00F72C04"/>
    <w:rsid w:val="00F778D6"/>
    <w:rsid w:val="00F8148D"/>
    <w:rsid w:val="00F81ACA"/>
    <w:rsid w:val="00F84D27"/>
    <w:rsid w:val="00F856FF"/>
    <w:rsid w:val="00F863F4"/>
    <w:rsid w:val="00F8649E"/>
    <w:rsid w:val="00F8747A"/>
    <w:rsid w:val="00F87E71"/>
    <w:rsid w:val="00F93F3E"/>
    <w:rsid w:val="00F955B2"/>
    <w:rsid w:val="00F961BE"/>
    <w:rsid w:val="00FA2040"/>
    <w:rsid w:val="00FA5CEA"/>
    <w:rsid w:val="00FA64BD"/>
    <w:rsid w:val="00FB3306"/>
    <w:rsid w:val="00FB5F50"/>
    <w:rsid w:val="00FB6031"/>
    <w:rsid w:val="00FB6ECA"/>
    <w:rsid w:val="00FC16B4"/>
    <w:rsid w:val="00FC30E4"/>
    <w:rsid w:val="00FC3B67"/>
    <w:rsid w:val="00FC6D50"/>
    <w:rsid w:val="00FD0074"/>
    <w:rsid w:val="00FE0031"/>
    <w:rsid w:val="00FE0972"/>
    <w:rsid w:val="00FE23E4"/>
    <w:rsid w:val="00FE5891"/>
    <w:rsid w:val="00FE5B93"/>
    <w:rsid w:val="00FE5CE9"/>
    <w:rsid w:val="00FE6520"/>
    <w:rsid w:val="00FF1F78"/>
    <w:rsid w:val="00FF28A2"/>
    <w:rsid w:val="00FF36C4"/>
    <w:rsid w:val="00FF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826B663"/>
  <w15:docId w15:val="{97AFDF1A-FDCB-477F-AF07-EB59C2CD9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4B5"/>
  </w:style>
  <w:style w:type="paragraph" w:styleId="1">
    <w:name w:val="heading 1"/>
    <w:basedOn w:val="a"/>
    <w:next w:val="a"/>
    <w:link w:val="10"/>
    <w:uiPriority w:val="9"/>
    <w:qFormat/>
    <w:rsid w:val="00404A78"/>
    <w:pPr>
      <w:keepNext/>
      <w:keepLines/>
      <w:numPr>
        <w:numId w:val="18"/>
      </w:numPr>
      <w:spacing w:before="240" w:after="120"/>
      <w:jc w:val="center"/>
      <w:outlineLvl w:val="0"/>
    </w:pPr>
    <w:rPr>
      <w:rFonts w:ascii="Times New Roman" w:eastAsiaTheme="minorHAnsi" w:hAnsi="Times New Roman" w:cs="Times New Roman"/>
      <w:b/>
      <w:bCs/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9"/>
    <w:unhideWhenUsed/>
    <w:qFormat/>
    <w:rsid w:val="00F541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F534F"/>
    <w:pPr>
      <w:keepNext/>
      <w:tabs>
        <w:tab w:val="num" w:pos="720"/>
      </w:tabs>
      <w:spacing w:before="60" w:after="60" w:line="240" w:lineRule="auto"/>
      <w:ind w:left="720" w:hanging="720"/>
      <w:jc w:val="both"/>
      <w:outlineLvl w:val="2"/>
    </w:pPr>
    <w:rPr>
      <w:rFonts w:ascii="Times New Roman" w:eastAsia="Times New Roman" w:hAnsi="Times New Roman" w:cs="Times New Roman"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11112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Car"/>
    <w:basedOn w:val="a"/>
    <w:link w:val="a4"/>
    <w:uiPriority w:val="99"/>
    <w:unhideWhenUsed/>
    <w:qFormat/>
    <w:rsid w:val="008C2B8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aliases w:val="Car Знак"/>
    <w:basedOn w:val="a0"/>
    <w:link w:val="a3"/>
    <w:uiPriority w:val="99"/>
    <w:rsid w:val="008C2B88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8C2B88"/>
    <w:rPr>
      <w:vertAlign w:val="superscript"/>
    </w:rPr>
  </w:style>
  <w:style w:type="paragraph" w:styleId="a6">
    <w:name w:val="Normal Indent"/>
    <w:basedOn w:val="a"/>
    <w:rsid w:val="008C2B88"/>
    <w:pPr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List Paragraph"/>
    <w:aliases w:val="нумерация,Заголовок_3,Bullet_IRAO,Мой Список,AC List 01,Подпись рисунка,Table-Normal,RSHB_Table-Normal,List Paragraph1,Bullet Number,Figure_name,numbered,Bullet List,FooterText,Paragraphe de liste1,Bulletr List Paragraph,列出段落,列出段落1"/>
    <w:basedOn w:val="a"/>
    <w:link w:val="a8"/>
    <w:uiPriority w:val="34"/>
    <w:qFormat/>
    <w:rsid w:val="008C2B88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8C2B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C2B88"/>
  </w:style>
  <w:style w:type="character" w:styleId="ab">
    <w:name w:val="page number"/>
    <w:rsid w:val="008C2B88"/>
    <w:rPr>
      <w:rFonts w:ascii="Arial" w:hAnsi="Arial"/>
      <w:sz w:val="16"/>
    </w:rPr>
  </w:style>
  <w:style w:type="paragraph" w:styleId="ac">
    <w:name w:val="Body Text Indent"/>
    <w:basedOn w:val="a"/>
    <w:link w:val="ad"/>
    <w:semiHidden/>
    <w:unhideWhenUsed/>
    <w:rsid w:val="008C2B88"/>
    <w:pPr>
      <w:widowControl w:val="0"/>
      <w:spacing w:after="120" w:line="240" w:lineRule="auto"/>
      <w:ind w:left="283" w:firstLine="709"/>
      <w:jc w:val="both"/>
    </w:pPr>
    <w:rPr>
      <w:rFonts w:ascii="Gazeta Titul" w:eastAsia="Times New Roman" w:hAnsi="Gazeta Titul" w:cs="Times New Roman"/>
      <w:sz w:val="24"/>
      <w:szCs w:val="20"/>
      <w:lang w:eastAsia="zh-CN"/>
    </w:rPr>
  </w:style>
  <w:style w:type="character" w:customStyle="1" w:styleId="ad">
    <w:name w:val="Основной текст с отступом Знак"/>
    <w:basedOn w:val="a0"/>
    <w:link w:val="ac"/>
    <w:semiHidden/>
    <w:rsid w:val="008C2B88"/>
    <w:rPr>
      <w:rFonts w:ascii="Gazeta Titul" w:eastAsia="Times New Roman" w:hAnsi="Gazeta Titul" w:cs="Times New Roman"/>
      <w:sz w:val="24"/>
      <w:szCs w:val="20"/>
      <w:lang w:eastAsia="zh-CN"/>
    </w:rPr>
  </w:style>
  <w:style w:type="paragraph" w:customStyle="1" w:styleId="MyList1">
    <w:name w:val="My List 1"/>
    <w:basedOn w:val="a"/>
    <w:rsid w:val="008C2B88"/>
    <w:pPr>
      <w:tabs>
        <w:tab w:val="num" w:pos="936"/>
      </w:tabs>
      <w:spacing w:after="0" w:line="240" w:lineRule="auto"/>
      <w:ind w:left="936" w:hanging="3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yList2">
    <w:name w:val="My List 2"/>
    <w:basedOn w:val="a"/>
    <w:rsid w:val="008C2B88"/>
    <w:pPr>
      <w:tabs>
        <w:tab w:val="num" w:pos="1368"/>
      </w:tabs>
      <w:spacing w:after="0" w:line="240" w:lineRule="auto"/>
      <w:ind w:left="1368" w:hanging="432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rmal (Web)"/>
    <w:basedOn w:val="a"/>
    <w:uiPriority w:val="99"/>
    <w:unhideWhenUsed/>
    <w:rsid w:val="005A7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1A27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A274C"/>
    <w:rPr>
      <w:rFonts w:ascii="Tahoma" w:hAnsi="Tahoma" w:cs="Tahoma"/>
      <w:sz w:val="16"/>
      <w:szCs w:val="16"/>
    </w:rPr>
  </w:style>
  <w:style w:type="paragraph" w:customStyle="1" w:styleId="211">
    <w:name w:val="Заголовок 2 + 11 пт"/>
    <w:basedOn w:val="2"/>
    <w:rsid w:val="00F5419B"/>
    <w:pPr>
      <w:keepNext w:val="0"/>
      <w:widowControl w:val="0"/>
      <w:suppressAutoHyphens/>
      <w:spacing w:before="140" w:line="240" w:lineRule="auto"/>
    </w:pPr>
    <w:rPr>
      <w:rFonts w:ascii="Arial" w:eastAsia="Arial" w:hAnsi="Arial" w:cs="Arial"/>
      <w:bCs w:val="0"/>
      <w:color w:val="auto"/>
      <w:kern w:val="1"/>
      <w:sz w:val="22"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F541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1">
    <w:name w:val="header"/>
    <w:basedOn w:val="a"/>
    <w:link w:val="af2"/>
    <w:uiPriority w:val="99"/>
    <w:unhideWhenUsed/>
    <w:rsid w:val="00165D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165D2A"/>
  </w:style>
  <w:style w:type="character" w:customStyle="1" w:styleId="mainfont1">
    <w:name w:val="main_font1"/>
    <w:basedOn w:val="a0"/>
    <w:rsid w:val="007C6CF0"/>
    <w:rPr>
      <w:rFonts w:ascii="Arial" w:hAnsi="Arial" w:cs="Arial" w:hint="default"/>
      <w:b w:val="0"/>
      <w:bCs w:val="0"/>
      <w:color w:val="333333"/>
      <w:sz w:val="20"/>
      <w:szCs w:val="20"/>
    </w:rPr>
  </w:style>
  <w:style w:type="character" w:styleId="af3">
    <w:name w:val="Hyperlink"/>
    <w:basedOn w:val="a0"/>
    <w:uiPriority w:val="99"/>
    <w:unhideWhenUsed/>
    <w:rsid w:val="000F534F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9"/>
    <w:rsid w:val="000F534F"/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StyleHeading1TimesNewRoman">
    <w:name w:val="Style Heading 1 + Times New Roman"/>
    <w:basedOn w:val="1"/>
    <w:uiPriority w:val="99"/>
    <w:rsid w:val="000F534F"/>
    <w:pPr>
      <w:keepLines w:val="0"/>
      <w:spacing w:after="60" w:line="240" w:lineRule="auto"/>
      <w:ind w:left="750"/>
      <w:jc w:val="both"/>
    </w:pPr>
    <w:rPr>
      <w:rFonts w:eastAsia="Times New Roman" w:cs="Arial"/>
      <w:kern w:val="32"/>
    </w:rPr>
  </w:style>
  <w:style w:type="character" w:customStyle="1" w:styleId="10">
    <w:name w:val="Заголовок 1 Знак"/>
    <w:basedOn w:val="a0"/>
    <w:link w:val="1"/>
    <w:uiPriority w:val="9"/>
    <w:rsid w:val="00404A78"/>
    <w:rPr>
      <w:rFonts w:ascii="Times New Roman" w:eastAsiaTheme="minorHAnsi" w:hAnsi="Times New Roman" w:cs="Times New Roman"/>
      <w:b/>
      <w:bCs/>
      <w:sz w:val="24"/>
      <w:szCs w:val="24"/>
      <w:lang w:eastAsia="en-US"/>
    </w:rPr>
  </w:style>
  <w:style w:type="character" w:styleId="af4">
    <w:name w:val="Emphasis"/>
    <w:basedOn w:val="a0"/>
    <w:uiPriority w:val="20"/>
    <w:qFormat/>
    <w:rsid w:val="002F3A2C"/>
    <w:rPr>
      <w:i/>
      <w:iCs/>
    </w:rPr>
  </w:style>
  <w:style w:type="character" w:styleId="af5">
    <w:name w:val="annotation reference"/>
    <w:basedOn w:val="a0"/>
    <w:uiPriority w:val="99"/>
    <w:semiHidden/>
    <w:unhideWhenUsed/>
    <w:rsid w:val="00456233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56233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456233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56233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56233"/>
    <w:rPr>
      <w:b/>
      <w:bCs/>
      <w:sz w:val="20"/>
      <w:szCs w:val="20"/>
    </w:rPr>
  </w:style>
  <w:style w:type="paragraph" w:styleId="afa">
    <w:name w:val="Revision"/>
    <w:hidden/>
    <w:uiPriority w:val="99"/>
    <w:semiHidden/>
    <w:rsid w:val="00877749"/>
    <w:pPr>
      <w:spacing w:after="0" w:line="240" w:lineRule="auto"/>
    </w:pPr>
  </w:style>
  <w:style w:type="paragraph" w:customStyle="1" w:styleId="ZEBRA-">
    <w:name w:val="ZEBRA- Основной текст"/>
    <w:basedOn w:val="a"/>
    <w:link w:val="ZEBRA-0"/>
    <w:rsid w:val="00130AAB"/>
    <w:pPr>
      <w:suppressAutoHyphens/>
      <w:spacing w:after="0" w:line="240" w:lineRule="auto"/>
      <w:jc w:val="both"/>
    </w:pPr>
    <w:rPr>
      <w:rFonts w:ascii="Arial" w:eastAsia="Times New Roman" w:hAnsi="Arial" w:cs="Times New Roman"/>
      <w:lang w:eastAsia="ar-SA"/>
    </w:rPr>
  </w:style>
  <w:style w:type="character" w:customStyle="1" w:styleId="ZEBRA-0">
    <w:name w:val="ZEBRA- Основной текст Знак"/>
    <w:link w:val="ZEBRA-"/>
    <w:locked/>
    <w:rsid w:val="00130AAB"/>
    <w:rPr>
      <w:rFonts w:ascii="Arial" w:eastAsia="Times New Roman" w:hAnsi="Arial" w:cs="Times New Roman"/>
      <w:lang w:eastAsia="ar-SA"/>
    </w:rPr>
  </w:style>
  <w:style w:type="paragraph" w:styleId="21">
    <w:name w:val="Body Text Indent 2"/>
    <w:basedOn w:val="a"/>
    <w:link w:val="22"/>
    <w:uiPriority w:val="99"/>
    <w:unhideWhenUsed/>
    <w:rsid w:val="008965A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8965AC"/>
  </w:style>
  <w:style w:type="character" w:customStyle="1" w:styleId="40">
    <w:name w:val="Заголовок 4 Знак"/>
    <w:basedOn w:val="a0"/>
    <w:link w:val="4"/>
    <w:uiPriority w:val="9"/>
    <w:rsid w:val="0011112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b">
    <w:name w:val="Title"/>
    <w:basedOn w:val="a"/>
    <w:next w:val="a"/>
    <w:link w:val="afc"/>
    <w:qFormat/>
    <w:rsid w:val="0011112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c">
    <w:name w:val="Заголовок Знак"/>
    <w:basedOn w:val="a0"/>
    <w:link w:val="afb"/>
    <w:rsid w:val="0011112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onsPlusNonformat">
    <w:name w:val="ConsPlusNonformat"/>
    <w:uiPriority w:val="99"/>
    <w:rsid w:val="00C838AD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11">
    <w:name w:val="Обычный1"/>
    <w:rsid w:val="00B75BE8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styleId="afd">
    <w:name w:val="endnote text"/>
    <w:basedOn w:val="a"/>
    <w:link w:val="afe"/>
    <w:uiPriority w:val="99"/>
    <w:semiHidden/>
    <w:unhideWhenUsed/>
    <w:rsid w:val="00CF7950"/>
    <w:pPr>
      <w:spacing w:after="0" w:line="240" w:lineRule="auto"/>
    </w:pPr>
    <w:rPr>
      <w:sz w:val="20"/>
      <w:szCs w:val="20"/>
    </w:rPr>
  </w:style>
  <w:style w:type="character" w:customStyle="1" w:styleId="afe">
    <w:name w:val="Текст концевой сноски Знак"/>
    <w:basedOn w:val="a0"/>
    <w:link w:val="afd"/>
    <w:uiPriority w:val="99"/>
    <w:semiHidden/>
    <w:rsid w:val="00CF7950"/>
    <w:rPr>
      <w:sz w:val="20"/>
      <w:szCs w:val="20"/>
    </w:rPr>
  </w:style>
  <w:style w:type="character" w:styleId="aff">
    <w:name w:val="endnote reference"/>
    <w:basedOn w:val="a0"/>
    <w:uiPriority w:val="99"/>
    <w:semiHidden/>
    <w:unhideWhenUsed/>
    <w:rsid w:val="00CF7950"/>
    <w:rPr>
      <w:vertAlign w:val="superscript"/>
    </w:rPr>
  </w:style>
  <w:style w:type="table" w:styleId="aff0">
    <w:name w:val="Table Grid"/>
    <w:basedOn w:val="a1"/>
    <w:uiPriority w:val="59"/>
    <w:rsid w:val="00CC5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Body Text"/>
    <w:basedOn w:val="a"/>
    <w:link w:val="aff2"/>
    <w:uiPriority w:val="99"/>
    <w:semiHidden/>
    <w:unhideWhenUsed/>
    <w:rsid w:val="00E059BE"/>
    <w:pPr>
      <w:spacing w:after="120"/>
    </w:pPr>
  </w:style>
  <w:style w:type="character" w:customStyle="1" w:styleId="aff2">
    <w:name w:val="Основной текст Знак"/>
    <w:basedOn w:val="a0"/>
    <w:link w:val="aff1"/>
    <w:uiPriority w:val="99"/>
    <w:semiHidden/>
    <w:rsid w:val="00E059BE"/>
  </w:style>
  <w:style w:type="character" w:customStyle="1" w:styleId="aff3">
    <w:name w:val="Основной текст_"/>
    <w:link w:val="6"/>
    <w:rsid w:val="003F6FA9"/>
    <w:rPr>
      <w:shd w:val="clear" w:color="auto" w:fill="FFFFFF"/>
    </w:rPr>
  </w:style>
  <w:style w:type="paragraph" w:customStyle="1" w:styleId="6">
    <w:name w:val="Основной текст6"/>
    <w:basedOn w:val="a"/>
    <w:link w:val="aff3"/>
    <w:rsid w:val="003F6FA9"/>
    <w:pPr>
      <w:widowControl w:val="0"/>
      <w:shd w:val="clear" w:color="auto" w:fill="FFFFFF"/>
      <w:spacing w:after="60" w:line="0" w:lineRule="atLeast"/>
      <w:jc w:val="both"/>
    </w:pPr>
  </w:style>
  <w:style w:type="paragraph" w:customStyle="1" w:styleId="Iauiue1">
    <w:name w:val="Iau?iue1"/>
    <w:rsid w:val="00D7174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rsid w:val="00D717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ConsNonformat">
    <w:name w:val="ConsNonformat"/>
    <w:rsid w:val="00D717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4">
    <w:name w:val="Заголовки"/>
    <w:basedOn w:val="a"/>
    <w:link w:val="aff5"/>
    <w:rsid w:val="007B3A38"/>
    <w:pPr>
      <w:spacing w:after="240" w:line="240" w:lineRule="auto"/>
      <w:jc w:val="center"/>
    </w:pPr>
    <w:rPr>
      <w:rFonts w:ascii="Arial" w:eastAsia="Times New Roman" w:hAnsi="Arial" w:cs="Times New Roman"/>
      <w:b/>
      <w:bCs/>
      <w:caps/>
      <w:sz w:val="24"/>
      <w:szCs w:val="24"/>
    </w:rPr>
  </w:style>
  <w:style w:type="character" w:customStyle="1" w:styleId="aff5">
    <w:name w:val="Заголовки Знак"/>
    <w:basedOn w:val="a0"/>
    <w:link w:val="aff4"/>
    <w:rsid w:val="007B3A38"/>
    <w:rPr>
      <w:rFonts w:ascii="Arial" w:eastAsia="Times New Roman" w:hAnsi="Arial" w:cs="Times New Roman"/>
      <w:b/>
      <w:bCs/>
      <w:caps/>
      <w:sz w:val="24"/>
      <w:szCs w:val="24"/>
    </w:rPr>
  </w:style>
  <w:style w:type="paragraph" w:styleId="aff6">
    <w:name w:val="No Spacing"/>
    <w:aliases w:val="для таблиц,Без интервала1,Без интервала2,No Spacing"/>
    <w:link w:val="aff7"/>
    <w:uiPriority w:val="1"/>
    <w:qFormat/>
    <w:rsid w:val="007B3A3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f7">
    <w:name w:val="Без интервала Знак"/>
    <w:aliases w:val="для таблиц Знак,Без интервала1 Знак,Без интервала2 Знак,No Spacing Знак"/>
    <w:link w:val="aff6"/>
    <w:uiPriority w:val="1"/>
    <w:rsid w:val="007B3A38"/>
    <w:rPr>
      <w:rFonts w:ascii="Calibri" w:eastAsia="Times New Roman" w:hAnsi="Calibri" w:cs="Times New Roman"/>
    </w:rPr>
  </w:style>
  <w:style w:type="paragraph" w:customStyle="1" w:styleId="210">
    <w:name w:val="Основной текст (2)1"/>
    <w:basedOn w:val="a"/>
    <w:rsid w:val="00297C15"/>
    <w:pPr>
      <w:widowControl w:val="0"/>
      <w:shd w:val="clear" w:color="auto" w:fill="FFFFFF"/>
      <w:spacing w:before="120" w:after="660" w:line="0" w:lineRule="atLeast"/>
      <w:jc w:val="right"/>
    </w:pPr>
    <w:rPr>
      <w:rFonts w:ascii="Times New Roman" w:eastAsia="Times New Roman" w:hAnsi="Times New Roman" w:cs="Times New Roman"/>
      <w:sz w:val="28"/>
      <w:szCs w:val="28"/>
      <w:lang w:bidi="ru-RU"/>
    </w:rPr>
  </w:style>
  <w:style w:type="paragraph" w:styleId="23">
    <w:name w:val="Body Text 2"/>
    <w:basedOn w:val="a"/>
    <w:link w:val="24"/>
    <w:uiPriority w:val="99"/>
    <w:semiHidden/>
    <w:unhideWhenUsed/>
    <w:rsid w:val="000F386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0F386F"/>
  </w:style>
  <w:style w:type="character" w:customStyle="1" w:styleId="a8">
    <w:name w:val="Абзац списка Знак"/>
    <w:aliases w:val="нумерация Знак,Заголовок_3 Знак,Bullet_IRAO Знак,Мой Список Знак,AC List 01 Знак,Подпись рисунка Знак,Table-Normal Знак,RSHB_Table-Normal Знак,List Paragraph1 Знак,Bullet Number Знак,Figure_name Знак,numbered Знак,Bullet List Знак"/>
    <w:basedOn w:val="a0"/>
    <w:link w:val="a7"/>
    <w:uiPriority w:val="34"/>
    <w:qFormat/>
    <w:locked/>
    <w:rsid w:val="000F38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1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5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4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18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9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1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91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04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5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1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20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41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95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versity.nornik.ru" TargetMode="External"/><Relationship Id="rId13" Type="http://schemas.openxmlformats.org/officeDocument/2006/relationships/hyperlink" Target="mailto:serovpm@nornik.r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hyperlink" Target="mailto:________@_________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filialuniversityMonch@nornik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contractual-documentation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ShakovaNN@nornik.ru" TargetMode="External"/><Relationship Id="rId10" Type="http://schemas.openxmlformats.org/officeDocument/2006/relationships/hyperlink" Target="https://www.nornickel.ru/suppliers/tenders/instructions-and-templates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nornickel.ru/suppliers/tenders/instructions-and-templates/" TargetMode="External"/><Relationship Id="rId14" Type="http://schemas.openxmlformats.org/officeDocument/2006/relationships/hyperlink" Target="mailto:skd@nornik.ru" TargetMode="Externa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ffice.nornik.ru/Runtime/Runtime/Form/KB+Workdesk+Form/?CardID=b239f470-65f6-ea11-8142-00155dbbd8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AF36ACC-9327-46BB-8F41-2EC151985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3464</Words>
  <Characters>19746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 GMK NN</Company>
  <LinksUpToDate>false</LinksUpToDate>
  <CharactersWithSpaces>23164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Капрельянц Эрнест Александрович</dc:creator>
  <cp:lastModifiedBy>Прохорова Елена Сергеевна</cp:lastModifiedBy>
  <cp:revision>3</cp:revision>
  <cp:lastPrinted>2022-08-28T13:38:00Z</cp:lastPrinted>
  <dcterms:created xsi:type="dcterms:W3CDTF">2022-08-30T12:11:00Z</dcterms:created>
  <dcterms:modified xsi:type="dcterms:W3CDTF">2022-08-30T12:20:00Z</dcterms:modified>
</cp:coreProperties>
</file>